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008F17F9">
      <w:pPr>
        <w:spacing w:after="160" w:line="259" w:lineRule="auto"/>
        <w:jc w:val="both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GoBack"/>
      <w:bookmarkEnd w:id="0"/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CE3A93" w:rsidRDefault="7ED1AE38" w:rsidP="008F17F9">
      <w:pPr>
        <w:spacing w:after="160" w:line="259" w:lineRule="auto"/>
        <w:rPr>
          <w:rFonts w:eastAsia="Times New Roman" w:cstheme="minorHAnsi"/>
          <w:b/>
          <w:bCs/>
          <w:color w:val="C00000"/>
          <w:sz w:val="22"/>
          <w:szCs w:val="22"/>
        </w:rPr>
      </w:pPr>
      <w:r w:rsidRPr="00CE3A93">
        <w:rPr>
          <w:rFonts w:eastAsia="Times New Roman" w:cstheme="minorHAnsi"/>
          <w:color w:val="C00000"/>
          <w:sz w:val="22"/>
          <w:szCs w:val="22"/>
        </w:rPr>
        <w:t>Spis treści</w:t>
      </w:r>
    </w:p>
    <w:p w14:paraId="69D503AB" w14:textId="36521306" w:rsidR="00AE5865" w:rsidRPr="00CE3A93" w:rsidRDefault="00B01074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r w:rsidRPr="00CE3A93">
        <w:rPr>
          <w:sz w:val="22"/>
          <w:szCs w:val="22"/>
        </w:rPr>
        <w:fldChar w:fldCharType="begin"/>
      </w:r>
      <w:r w:rsidR="008953EA" w:rsidRPr="00CE3A93">
        <w:rPr>
          <w:rFonts w:cstheme="minorHAnsi"/>
          <w:sz w:val="22"/>
          <w:szCs w:val="22"/>
        </w:rPr>
        <w:instrText>TOC \o \z \u \h</w:instrText>
      </w:r>
      <w:r w:rsidRPr="00CE3A93">
        <w:rPr>
          <w:sz w:val="22"/>
          <w:szCs w:val="22"/>
        </w:rPr>
        <w:fldChar w:fldCharType="separate"/>
      </w:r>
      <w:hyperlink w:anchor="_Toc72915870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Informacje ogólne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_Toc72915870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2BFA9622" w14:textId="49D236E0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1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 i Wybór Wnioskodawców do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_Toc72915871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75E561E" w14:textId="28C51296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2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Podstawa oceny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_Toc72915872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091A867B" w14:textId="1B1ACC04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3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_Toc72915873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3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9A5DE65" w14:textId="50B038E2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4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_Toc72915874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19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B51ADFE" w14:textId="676325CB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5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 i Selekcja Uczestników Przedsięwzięcia do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_Toc72915875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20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78CD94B" w14:textId="1A981C9A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6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Wyników Prac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_Toc72915876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178DAEE" w14:textId="32252065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7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4.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_Toc72915877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64739747" w14:textId="372B1E82" w:rsidR="00AE5865" w:rsidRPr="00CE3A93" w:rsidRDefault="005E4ED0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8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5.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Weryfikacja Etapu III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_Toc72915878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25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E2BD3A4" w14:textId="0B1080B4" w:rsidR="3C46B6E0" w:rsidRPr="00841E58" w:rsidRDefault="00B01074" w:rsidP="008F17F9">
      <w:pPr>
        <w:pStyle w:val="Spistreci3"/>
        <w:tabs>
          <w:tab w:val="right" w:leader="dot" w:pos="9015"/>
          <w:tab w:val="left" w:pos="960"/>
        </w:tabs>
        <w:spacing w:line="259" w:lineRule="auto"/>
        <w:rPr>
          <w:rFonts w:cstheme="minorHAnsi"/>
        </w:rPr>
      </w:pPr>
      <w:r w:rsidRPr="00CE3A93">
        <w:rPr>
          <w:rFonts w:cstheme="minorHAnsi"/>
          <w:sz w:val="22"/>
          <w:szCs w:val="22"/>
        </w:rPr>
        <w:fldChar w:fldCharType="end"/>
      </w:r>
    </w:p>
    <w:p w14:paraId="0826A10B" w14:textId="08E355B0" w:rsidR="00451692" w:rsidRPr="008F17F9" w:rsidRDefault="00451692" w:rsidP="008F17F9">
      <w:pPr>
        <w:keepNext/>
        <w:keepLines/>
        <w:numPr>
          <w:ilvl w:val="0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" w:name="_Toc72368215"/>
      <w:bookmarkStart w:id="2" w:name="_Toc72915870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1"/>
      <w:bookmarkEnd w:id="2"/>
    </w:p>
    <w:p w14:paraId="2111B948" w14:textId="1BFD2B9A" w:rsidR="006E5179" w:rsidRPr="00841E58" w:rsidRDefault="51CB5E24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5AD1319D">
        <w:rPr>
          <w:rFonts w:eastAsia="Calibri"/>
          <w:sz w:val="22"/>
          <w:szCs w:val="22"/>
          <w:lang w:eastAsia="pl-PL"/>
        </w:rPr>
        <w:t>na podstawie oceny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Wniosków o dopuszczenie do udziału w </w:t>
      </w:r>
      <w:r w:rsidR="6A9CBC54" w:rsidRPr="5AD1319D">
        <w:rPr>
          <w:rFonts w:eastAsia="Calibri"/>
          <w:sz w:val="22"/>
          <w:szCs w:val="22"/>
          <w:lang w:eastAsia="pl-PL"/>
        </w:rPr>
        <w:t>Przedsięwzięciu</w:t>
      </w:r>
      <w:r w:rsidR="544C9612" w:rsidRPr="5AD1319D">
        <w:rPr>
          <w:rFonts w:eastAsia="Calibri"/>
          <w:sz w:val="22"/>
          <w:szCs w:val="22"/>
          <w:lang w:eastAsia="pl-PL"/>
        </w:rPr>
        <w:t>,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złożonych przez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podmioty zainteresowane realizacją Przedsięwzięcia</w:t>
      </w:r>
      <w:r w:rsidR="58016AB0" w:rsidRPr="5AD1319D">
        <w:rPr>
          <w:rFonts w:eastAsia="Calibri"/>
          <w:sz w:val="22"/>
          <w:szCs w:val="22"/>
          <w:lang w:eastAsia="pl-PL"/>
        </w:rPr>
        <w:t xml:space="preserve"> </w:t>
      </w:r>
      <w:r w:rsidR="002A6D46" w:rsidRPr="5AD1319D">
        <w:rPr>
          <w:rFonts w:eastAsia="Calibri"/>
          <w:sz w:val="22"/>
          <w:szCs w:val="22"/>
          <w:lang w:eastAsia="pl-PL"/>
        </w:rPr>
        <w:t>„</w:t>
      </w:r>
      <w:r w:rsidR="18E69B32" w:rsidRPr="5AD1319D">
        <w:rPr>
          <w:rFonts w:eastAsia="Calibri"/>
          <w:sz w:val="22"/>
          <w:szCs w:val="22"/>
          <w:lang w:eastAsia="pl-PL"/>
        </w:rPr>
        <w:t>Elektroc</w:t>
      </w:r>
      <w:r w:rsidR="58016AB0" w:rsidRPr="5AD1319D">
        <w:rPr>
          <w:rFonts w:eastAsia="Calibri"/>
          <w:sz w:val="22"/>
          <w:szCs w:val="22"/>
          <w:lang w:eastAsia="pl-PL"/>
        </w:rPr>
        <w:t>iepłownia</w:t>
      </w:r>
      <w:r w:rsidR="002A6D46" w:rsidRPr="5AD1319D">
        <w:rPr>
          <w:rFonts w:eastAsia="Calibri"/>
          <w:sz w:val="22"/>
          <w:szCs w:val="22"/>
          <w:lang w:eastAsia="pl-PL"/>
        </w:rPr>
        <w:t>”</w:t>
      </w:r>
      <w:r w:rsidR="782056B4" w:rsidRPr="5AD1319D">
        <w:rPr>
          <w:rFonts w:eastAsia="Calibri"/>
          <w:sz w:val="22"/>
          <w:szCs w:val="22"/>
          <w:lang w:eastAsia="pl-PL"/>
        </w:rPr>
        <w:t>. Ocena Wniosków zostanie przeprowadzona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zgodnie z Kryteriami </w:t>
      </w:r>
      <w:r w:rsidR="0090740E" w:rsidRPr="5AD1319D">
        <w:rPr>
          <w:rFonts w:eastAsia="Calibri"/>
          <w:sz w:val="22"/>
          <w:szCs w:val="22"/>
          <w:lang w:eastAsia="pl-PL"/>
        </w:rPr>
        <w:t>Oceny Wniosków</w:t>
      </w:r>
      <w:r w:rsidR="00B20A12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do Etapu I. Wynikiem oceny Wniosków </w:t>
      </w:r>
      <w:r w:rsidR="042748B0" w:rsidRPr="5AD1319D">
        <w:rPr>
          <w:rFonts w:eastAsia="Calibri"/>
          <w:sz w:val="22"/>
          <w:szCs w:val="22"/>
          <w:lang w:eastAsia="pl-PL"/>
        </w:rPr>
        <w:t>jest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Lista Rankingowa, która </w:t>
      </w:r>
      <w:r w:rsidR="4B893696" w:rsidRPr="5AD1319D">
        <w:rPr>
          <w:rFonts w:eastAsia="Calibri"/>
          <w:sz w:val="22"/>
          <w:szCs w:val="22"/>
          <w:lang w:eastAsia="pl-PL"/>
        </w:rPr>
        <w:t xml:space="preserve">stanowi </w:t>
      </w:r>
      <w:r w:rsidR="43564475" w:rsidRPr="5AD1319D">
        <w:rPr>
          <w:rFonts w:eastAsia="Calibri"/>
          <w:sz w:val="22"/>
          <w:szCs w:val="22"/>
          <w:lang w:eastAsia="pl-PL"/>
        </w:rPr>
        <w:t>podstaw</w:t>
      </w:r>
      <w:r w:rsidR="42EB7413" w:rsidRPr="5AD1319D">
        <w:rPr>
          <w:rFonts w:eastAsia="Calibri"/>
          <w:sz w:val="22"/>
          <w:szCs w:val="22"/>
          <w:lang w:eastAsia="pl-PL"/>
        </w:rPr>
        <w:t>ę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</w:t>
      </w:r>
      <w:r w:rsidR="3D796124" w:rsidRPr="5AD1319D">
        <w:rPr>
          <w:rFonts w:eastAsia="Calibri"/>
          <w:sz w:val="22"/>
          <w:szCs w:val="22"/>
          <w:lang w:eastAsia="pl-PL"/>
        </w:rPr>
        <w:t xml:space="preserve">dla </w:t>
      </w:r>
      <w:r w:rsidR="43564475" w:rsidRPr="5AD1319D">
        <w:rPr>
          <w:rFonts w:eastAsia="Calibri"/>
          <w:sz w:val="22"/>
          <w:szCs w:val="22"/>
          <w:lang w:eastAsia="pl-PL"/>
        </w:rPr>
        <w:t>wyboru W</w:t>
      </w:r>
      <w:r w:rsidR="52CC2712" w:rsidRPr="5AD1319D">
        <w:rPr>
          <w:rFonts w:eastAsia="Calibri"/>
          <w:sz w:val="22"/>
          <w:szCs w:val="22"/>
          <w:lang w:eastAsia="pl-PL"/>
        </w:rPr>
        <w:t>nioskodawców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724E1C9A" w14:textId="34CAEDC7" w:rsidR="00430D48" w:rsidRPr="00841E58" w:rsidRDefault="00430D48" w:rsidP="008F17F9">
      <w:pPr>
        <w:spacing w:before="240"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F17F9" w:rsidRDefault="496125BA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" w:name="_Toc72368216"/>
      <w:bookmarkStart w:id="4" w:name="_Toc72915871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Ocena Wniosków i 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Wyb</w:t>
      </w:r>
      <w:r w:rsidR="024FF998" w:rsidRPr="008F17F9">
        <w:rPr>
          <w:rFonts w:eastAsia="Times New Roman" w:cstheme="minorHAnsi"/>
          <w:color w:val="C00000"/>
          <w:sz w:val="26"/>
          <w:szCs w:val="26"/>
          <w:lang w:eastAsia="pl-PL"/>
        </w:rPr>
        <w:t>ór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3D5E3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Wnioskodawców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bookmarkEnd w:id="3"/>
      <w:bookmarkEnd w:id="4"/>
    </w:p>
    <w:p w14:paraId="50C2E4B2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5" w:name="_Toc72368217"/>
      <w:bookmarkStart w:id="6" w:name="_Toc72915872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5"/>
      <w:bookmarkEnd w:id="6"/>
    </w:p>
    <w:p w14:paraId="0C5650F0" w14:textId="45E46A0D" w:rsidR="00451692" w:rsidRPr="00841E58" w:rsidRDefault="194BB21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426AB506" w:rsidR="00451692" w:rsidRPr="00841E58" w:rsidRDefault="5DEC785F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przedstawi</w:t>
      </w:r>
      <w:r w:rsidR="35FE03F2" w:rsidRPr="5AD1319D">
        <w:rPr>
          <w:rFonts w:eastAsia="Calibri"/>
          <w:sz w:val="22"/>
          <w:szCs w:val="22"/>
          <w:lang w:eastAsia="pl-PL"/>
        </w:rPr>
        <w:t>a</w:t>
      </w:r>
      <w:r w:rsidRPr="5AD1319D">
        <w:rPr>
          <w:rFonts w:eastAsia="Calibri"/>
          <w:sz w:val="22"/>
          <w:szCs w:val="22"/>
          <w:lang w:eastAsia="pl-PL"/>
        </w:rPr>
        <w:t xml:space="preserve"> 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opis proponowanej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echnologii </w:t>
      </w:r>
      <w:r w:rsidR="428AA4F6" w:rsidRPr="5AD1319D">
        <w:rPr>
          <w:rFonts w:eastAsia="Calibri"/>
          <w:sz w:val="22"/>
          <w:szCs w:val="22"/>
          <w:lang w:eastAsia="pl-PL"/>
        </w:rPr>
        <w:t>Elektroc</w:t>
      </w:r>
      <w:r w:rsidR="5833C2B2" w:rsidRPr="5AD1319D">
        <w:rPr>
          <w:rFonts w:eastAsia="Calibri"/>
          <w:sz w:val="22"/>
          <w:szCs w:val="22"/>
          <w:lang w:eastAsia="pl-PL"/>
        </w:rPr>
        <w:t>iepłowni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, w tym </w:t>
      </w:r>
      <w:r w:rsidR="48E9E384" w:rsidRPr="5AD1319D">
        <w:rPr>
          <w:rFonts w:eastAsia="Calibri"/>
          <w:sz w:val="22"/>
          <w:szCs w:val="22"/>
          <w:lang w:eastAsia="pl-PL"/>
        </w:rPr>
        <w:t>z</w:t>
      </w:r>
      <w:r w:rsidR="37F1B878" w:rsidRPr="5AD1319D">
        <w:rPr>
          <w:rFonts w:eastAsia="Calibri"/>
          <w:sz w:val="22"/>
          <w:szCs w:val="22"/>
          <w:lang w:eastAsia="pl-PL"/>
        </w:rPr>
        <w:t>ałożenia</w:t>
      </w:r>
      <w:r w:rsidR="4665D457" w:rsidRPr="5AD1319D">
        <w:rPr>
          <w:rFonts w:eastAsia="Calibri"/>
          <w:sz w:val="22"/>
          <w:szCs w:val="22"/>
          <w:lang w:eastAsia="pl-PL"/>
        </w:rPr>
        <w:t xml:space="preserve"> dla</w:t>
      </w:r>
      <w:r w:rsidR="37F1B878" w:rsidRPr="5AD1319D">
        <w:rPr>
          <w:rFonts w:eastAsia="Calibri"/>
          <w:sz w:val="22"/>
          <w:szCs w:val="22"/>
          <w:lang w:eastAsia="pl-PL"/>
        </w:rPr>
        <w:t xml:space="preserve"> </w:t>
      </w:r>
      <w:r w:rsidR="77F48E0E" w:rsidRPr="5AD1319D">
        <w:rPr>
          <w:rFonts w:eastAsia="Calibri"/>
          <w:sz w:val="22"/>
          <w:szCs w:val="22"/>
          <w:lang w:eastAsia="pl-PL"/>
        </w:rPr>
        <w:t>D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emonstratora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8E9E384" w:rsidRPr="5AD1319D">
        <w:rPr>
          <w:rFonts w:eastAsia="Calibri"/>
          <w:sz w:val="22"/>
          <w:szCs w:val="22"/>
          <w:lang w:eastAsia="pl-PL"/>
        </w:rPr>
        <w:t>echnologii</w:t>
      </w:r>
      <w:r w:rsidR="5CA89B12" w:rsidRPr="5AD1319D">
        <w:rPr>
          <w:rFonts w:eastAsia="Calibr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12AF86A4" w:rsidR="00451692" w:rsidRPr="00841E58" w:rsidRDefault="37F1B87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deklar</w:t>
      </w:r>
      <w:r w:rsidR="0AF0E744" w:rsidRPr="5AD1319D">
        <w:rPr>
          <w:rFonts w:eastAsia="Calibri"/>
          <w:sz w:val="22"/>
          <w:szCs w:val="22"/>
          <w:lang w:eastAsia="pl-PL"/>
        </w:rPr>
        <w:t>uje</w:t>
      </w:r>
      <w:r w:rsidR="43998D75" w:rsidRPr="5AD1319D">
        <w:rPr>
          <w:rFonts w:eastAsia="Calibri"/>
          <w:sz w:val="22"/>
          <w:szCs w:val="22"/>
          <w:lang w:eastAsia="pl-PL"/>
        </w:rPr>
        <w:t xml:space="preserve"> wartości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 </w:t>
      </w:r>
      <w:r w:rsidR="07D46A31" w:rsidRPr="5AD1319D">
        <w:rPr>
          <w:rFonts w:eastAsia="Calibri"/>
          <w:sz w:val="22"/>
          <w:szCs w:val="22"/>
          <w:lang w:eastAsia="pl-PL"/>
        </w:rPr>
        <w:t>Wymagań Konkursowych</w:t>
      </w:r>
      <w:r w:rsidR="77F48E0E" w:rsidRPr="5AD1319D">
        <w:rPr>
          <w:rFonts w:eastAsia="Calibri"/>
          <w:sz w:val="22"/>
          <w:szCs w:val="22"/>
          <w:lang w:eastAsia="pl-PL"/>
        </w:rPr>
        <w:t xml:space="preserve">, </w:t>
      </w:r>
    </w:p>
    <w:p w14:paraId="65C68858" w14:textId="4EFAB13A" w:rsidR="14E927EE" w:rsidRPr="00841E58" w:rsidRDefault="05B16203" w:rsidP="008F17F9">
      <w:pPr>
        <w:pStyle w:val="Akapitzlist"/>
        <w:numPr>
          <w:ilvl w:val="0"/>
          <w:numId w:val="12"/>
        </w:numPr>
        <w:spacing w:after="160" w:line="259" w:lineRule="auto"/>
        <w:jc w:val="both"/>
      </w:pPr>
      <w:r w:rsidRPr="5AD1319D">
        <w:rPr>
          <w:rFonts w:eastAsia="Calibri"/>
          <w:color w:val="000000" w:themeColor="text1"/>
          <w:sz w:val="22"/>
          <w:szCs w:val="22"/>
        </w:rPr>
        <w:t>o</w:t>
      </w:r>
      <w:r w:rsidR="14E927EE" w:rsidRPr="5AD1319D">
        <w:rPr>
          <w:rFonts w:eastAsia="Calibri"/>
          <w:color w:val="000000" w:themeColor="text1"/>
          <w:sz w:val="22"/>
          <w:szCs w:val="22"/>
        </w:rPr>
        <w:t>pis</w:t>
      </w:r>
      <w:r w:rsidR="6D9D00C5" w:rsidRPr="5AD1319D">
        <w:rPr>
          <w:rFonts w:eastAsia="Calibri"/>
          <w:color w:val="000000" w:themeColor="text1"/>
          <w:sz w:val="22"/>
          <w:szCs w:val="22"/>
        </w:rPr>
        <w:t xml:space="preserve">uje </w:t>
      </w:r>
      <w:r w:rsidR="11975A6D" w:rsidRPr="5AD1319D">
        <w:rPr>
          <w:rFonts w:eastAsia="Calibri"/>
          <w:color w:val="000000" w:themeColor="text1"/>
          <w:sz w:val="22"/>
          <w:szCs w:val="22"/>
        </w:rPr>
        <w:t>aktualny poziom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zaawansowani</w:t>
      </w:r>
      <w:r w:rsidR="7E3E37A6" w:rsidRPr="5AD1319D">
        <w:rPr>
          <w:rFonts w:eastAsia="Calibri"/>
          <w:color w:val="000000" w:themeColor="text1"/>
          <w:sz w:val="22"/>
          <w:szCs w:val="22"/>
        </w:rPr>
        <w:t>a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formalno-prawne</w:t>
      </w:r>
      <w:r w:rsidR="3A72512E" w:rsidRPr="5AD1319D">
        <w:rPr>
          <w:rFonts w:eastAsia="Calibri"/>
          <w:color w:val="000000" w:themeColor="text1"/>
          <w:sz w:val="22"/>
          <w:szCs w:val="22"/>
        </w:rPr>
        <w:t>go wykonania Demonstratora Technologii</w:t>
      </w:r>
      <w:r w:rsidR="14E927EE" w:rsidRPr="5AD1319D">
        <w:rPr>
          <w:rFonts w:eastAsia="Calibr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>pisuje analizę potencjału replikowalności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D377E5B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7" w:name="_Toc72368218"/>
      <w:bookmarkStart w:id="8" w:name="_Toc72915873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7"/>
      <w:bookmarkEnd w:id="8"/>
    </w:p>
    <w:p w14:paraId="127E0D26" w14:textId="3E3D909A" w:rsidR="00FF5EC7" w:rsidRPr="00841E58" w:rsidRDefault="00FF5EC7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Złożone przez </w:t>
      </w:r>
      <w:r w:rsidR="0AD5FD94" w:rsidRPr="5AD1319D">
        <w:rPr>
          <w:rFonts w:eastAsia="Calibri"/>
          <w:sz w:val="22"/>
          <w:szCs w:val="22"/>
          <w:lang w:eastAsia="pl-PL"/>
        </w:rPr>
        <w:t>Wnioskodawców</w:t>
      </w:r>
      <w:r w:rsidRPr="5AD1319D">
        <w:rPr>
          <w:rFonts w:eastAsia="Calibr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5AD1319D">
        <w:rPr>
          <w:rFonts w:eastAsia="Calibri"/>
          <w:sz w:val="22"/>
          <w:szCs w:val="22"/>
          <w:lang w:eastAsia="pl-PL"/>
        </w:rPr>
        <w:t xml:space="preserve">zawartymi </w:t>
      </w:r>
      <w:r w:rsidRPr="5AD1319D">
        <w:rPr>
          <w:rFonts w:eastAsia="Calibri"/>
          <w:sz w:val="22"/>
          <w:szCs w:val="22"/>
          <w:lang w:eastAsia="pl-PL"/>
        </w:rPr>
        <w:t>w Regulaminie.</w:t>
      </w:r>
      <w:r w:rsidR="250660BF" w:rsidRPr="5AD1319D">
        <w:rPr>
          <w:rFonts w:eastAsia="Calibri"/>
          <w:sz w:val="22"/>
          <w:szCs w:val="22"/>
          <w:lang w:eastAsia="pl-PL"/>
        </w:rPr>
        <w:t xml:space="preserve"> Ocena merytoryczna zostanie przeprowad</w:t>
      </w:r>
      <w:r w:rsidR="73CD371F" w:rsidRPr="5AD1319D">
        <w:rPr>
          <w:rFonts w:eastAsia="Calibri"/>
          <w:sz w:val="22"/>
          <w:szCs w:val="22"/>
          <w:lang w:eastAsia="pl-PL"/>
        </w:rPr>
        <w:t xml:space="preserve">zona </w:t>
      </w:r>
      <w:r w:rsidR="24E01C9B" w:rsidRPr="5AD1319D">
        <w:rPr>
          <w:rFonts w:eastAsia="Calibri"/>
          <w:sz w:val="22"/>
          <w:szCs w:val="22"/>
          <w:lang w:eastAsia="pl-PL"/>
        </w:rPr>
        <w:t xml:space="preserve">w oparciu o zasady wyliczania poszczególnych </w:t>
      </w:r>
      <w:r w:rsidR="0BE4953F" w:rsidRPr="5AD1319D">
        <w:rPr>
          <w:rFonts w:eastAsia="Calibri"/>
          <w:sz w:val="22"/>
          <w:szCs w:val="22"/>
          <w:lang w:eastAsia="pl-PL"/>
        </w:rPr>
        <w:t xml:space="preserve">Wymagań Obligatoryjnych, Wymagań Konkursowych oraz </w:t>
      </w:r>
      <w:r w:rsidR="14E93D69" w:rsidRPr="5AD1319D">
        <w:rPr>
          <w:rFonts w:eastAsia="Calibri"/>
          <w:sz w:val="22"/>
          <w:szCs w:val="22"/>
          <w:lang w:eastAsia="pl-PL"/>
        </w:rPr>
        <w:t>Wymagań Jakościowych opisany</w:t>
      </w:r>
      <w:r w:rsidR="2119B097" w:rsidRPr="5AD1319D">
        <w:rPr>
          <w:rFonts w:eastAsia="Calibri"/>
          <w:sz w:val="22"/>
          <w:szCs w:val="22"/>
          <w:lang w:eastAsia="pl-PL"/>
        </w:rPr>
        <w:t>ch</w:t>
      </w:r>
      <w:r w:rsidR="14E93D69" w:rsidRPr="5AD1319D">
        <w:rPr>
          <w:rFonts w:eastAsia="Calibri"/>
          <w:sz w:val="22"/>
          <w:szCs w:val="22"/>
          <w:lang w:eastAsia="pl-PL"/>
        </w:rPr>
        <w:t xml:space="preserve"> w Załączniku 1 do Regulaminu</w:t>
      </w:r>
      <w:r w:rsidR="73CD371F" w:rsidRPr="5AD1319D">
        <w:rPr>
          <w:rFonts w:eastAsia="Calibri"/>
          <w:sz w:val="22"/>
          <w:szCs w:val="22"/>
          <w:lang w:eastAsia="pl-PL"/>
        </w:rPr>
        <w:t>.</w:t>
      </w:r>
      <w:r w:rsidR="73BE067B" w:rsidRPr="5AD1319D">
        <w:rPr>
          <w:rFonts w:eastAsia="Calibri"/>
          <w:sz w:val="22"/>
          <w:szCs w:val="22"/>
          <w:lang w:eastAsia="pl-PL"/>
        </w:rPr>
        <w:t xml:space="preserve"> </w:t>
      </w:r>
      <w:r w:rsidR="017C699A" w:rsidRPr="5AD1319D">
        <w:rPr>
          <w:rFonts w:eastAsia="Calibri"/>
          <w:sz w:val="22"/>
          <w:szCs w:val="22"/>
          <w:lang w:eastAsia="pl-PL"/>
        </w:rPr>
        <w:t xml:space="preserve">W wyniku </w:t>
      </w:r>
      <w:r w:rsidRPr="5AD1319D">
        <w:rPr>
          <w:rFonts w:eastAsia="Calibri"/>
          <w:sz w:val="22"/>
          <w:szCs w:val="22"/>
          <w:lang w:eastAsia="pl-PL"/>
        </w:rPr>
        <w:t>przeprowadz</w:t>
      </w:r>
      <w:r w:rsidR="3DD07C3F" w:rsidRPr="5AD1319D">
        <w:rPr>
          <w:rFonts w:eastAsia="Calibri"/>
          <w:sz w:val="22"/>
          <w:szCs w:val="22"/>
          <w:lang w:eastAsia="pl-PL"/>
        </w:rPr>
        <w:t>onej</w:t>
      </w:r>
      <w:r w:rsidRPr="5AD1319D">
        <w:rPr>
          <w:rFonts w:eastAsia="Calibr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5AD1319D">
        <w:rPr>
          <w:rFonts w:eastAsia="Calibri"/>
          <w:sz w:val="22"/>
          <w:szCs w:val="22"/>
          <w:lang w:eastAsia="pl-PL"/>
        </w:rPr>
        <w:t>ków</w:t>
      </w:r>
      <w:r w:rsidRPr="5AD1319D">
        <w:rPr>
          <w:rFonts w:eastAsia="Calibr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AC4BF75" w:rsidR="00F420BA" w:rsidRPr="00841E58" w:rsidRDefault="0FB102E2" w:rsidP="008F17F9">
      <w:pPr>
        <w:spacing w:after="160" w:line="259" w:lineRule="auto"/>
        <w:jc w:val="both"/>
        <w:rPr>
          <w:rStyle w:val="Wyrnienieintensywne"/>
          <w:i w:val="0"/>
          <w:iCs w:val="0"/>
        </w:rPr>
      </w:pPr>
      <w:r w:rsidRPr="5A8C8890">
        <w:rPr>
          <w:rFonts w:eastAsia="Calibri"/>
          <w:sz w:val="22"/>
          <w:szCs w:val="22"/>
          <w:lang w:eastAsia="pl-PL"/>
        </w:rPr>
        <w:t xml:space="preserve">Zamawiający zaznacza, </w:t>
      </w:r>
      <w:r w:rsidR="226F5B81" w:rsidRPr="5A8C8890">
        <w:rPr>
          <w:rFonts w:eastAsia="Calibri"/>
          <w:sz w:val="22"/>
          <w:szCs w:val="22"/>
          <w:lang w:eastAsia="pl-PL"/>
        </w:rPr>
        <w:t>że</w:t>
      </w:r>
      <w:r w:rsidRPr="5A8C8890">
        <w:rPr>
          <w:rFonts w:eastAsia="Calibri"/>
          <w:sz w:val="22"/>
          <w:szCs w:val="22"/>
          <w:lang w:eastAsia="pl-PL"/>
        </w:rPr>
        <w:t xml:space="preserve"> </w:t>
      </w:r>
      <w:r w:rsidR="0E91202F" w:rsidRPr="5A8C8890">
        <w:rPr>
          <w:rFonts w:eastAsia="Calibri"/>
          <w:sz w:val="22"/>
          <w:szCs w:val="22"/>
          <w:lang w:eastAsia="pl-PL"/>
        </w:rPr>
        <w:t xml:space="preserve">przedstawiony </w:t>
      </w:r>
      <w:r w:rsidR="03677A82" w:rsidRPr="5A8C8890">
        <w:rPr>
          <w:rFonts w:eastAsia="Calibri"/>
          <w:sz w:val="22"/>
          <w:szCs w:val="22"/>
          <w:lang w:eastAsia="pl-PL"/>
        </w:rPr>
        <w:t>w</w:t>
      </w:r>
      <w:r w:rsidR="0035402E" w:rsidRPr="5A8C8890">
        <w:rPr>
          <w:rFonts w:eastAsia="Calibri"/>
          <w:sz w:val="22"/>
          <w:szCs w:val="22"/>
          <w:lang w:eastAsia="pl-PL"/>
        </w:rPr>
        <w:t>e Wniosku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opis koncepcyjny 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zaproponowanego </w:t>
      </w:r>
      <w:r w:rsidR="79AC7B7F" w:rsidRPr="5A8C8890">
        <w:rPr>
          <w:rFonts w:eastAsia="Calibri"/>
          <w:sz w:val="22"/>
          <w:szCs w:val="22"/>
          <w:lang w:eastAsia="pl-PL"/>
        </w:rPr>
        <w:t xml:space="preserve">Rozwiązania </w:t>
      </w:r>
      <w:r w:rsidR="256BB497" w:rsidRPr="5A8C8890">
        <w:rPr>
          <w:rFonts w:eastAsia="Calibri"/>
          <w:sz w:val="22"/>
          <w:szCs w:val="22"/>
          <w:lang w:eastAsia="pl-PL"/>
        </w:rPr>
        <w:t>zostanie zinterp</w:t>
      </w:r>
      <w:r w:rsidR="22444D09" w:rsidRPr="5A8C8890">
        <w:rPr>
          <w:rFonts w:eastAsia="Calibri"/>
          <w:sz w:val="22"/>
          <w:szCs w:val="22"/>
          <w:lang w:eastAsia="pl-PL"/>
        </w:rPr>
        <w:t>r</w:t>
      </w:r>
      <w:r w:rsidR="256BB497" w:rsidRPr="5A8C8890">
        <w:rPr>
          <w:rFonts w:eastAsia="Calibri"/>
          <w:sz w:val="22"/>
          <w:szCs w:val="22"/>
          <w:lang w:eastAsia="pl-PL"/>
        </w:rPr>
        <w:t>etowany jako opisujący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1488B9D2" w:rsidRPr="5A8C8890">
        <w:rPr>
          <w:rFonts w:eastAsia="Calibri"/>
          <w:sz w:val="22"/>
          <w:szCs w:val="22"/>
          <w:lang w:eastAsia="pl-PL"/>
        </w:rPr>
        <w:t xml:space="preserve">zarówno </w:t>
      </w:r>
      <w:r w:rsidR="072F79A9" w:rsidRPr="5A8C8890">
        <w:rPr>
          <w:rFonts w:eastAsia="Calibri"/>
          <w:sz w:val="22"/>
          <w:szCs w:val="22"/>
          <w:lang w:eastAsia="pl-PL"/>
        </w:rPr>
        <w:t>Technologi</w:t>
      </w:r>
      <w:r w:rsidR="4C774013" w:rsidRPr="5A8C8890">
        <w:rPr>
          <w:rFonts w:eastAsia="Calibri"/>
          <w:sz w:val="22"/>
          <w:szCs w:val="22"/>
          <w:lang w:eastAsia="pl-PL"/>
        </w:rPr>
        <w:t>ę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 </w:t>
      </w:r>
      <w:r w:rsidR="171B70BA" w:rsidRPr="5A8C8890">
        <w:rPr>
          <w:rFonts w:eastAsia="Calibri"/>
          <w:sz w:val="22"/>
          <w:szCs w:val="22"/>
          <w:lang w:eastAsia="pl-PL"/>
        </w:rPr>
        <w:t>El</w:t>
      </w:r>
      <w:r w:rsidR="25591864" w:rsidRPr="5A8C8890">
        <w:rPr>
          <w:rFonts w:eastAsia="Calibri"/>
          <w:sz w:val="22"/>
          <w:szCs w:val="22"/>
          <w:lang w:eastAsia="pl-PL"/>
        </w:rPr>
        <w:t>e</w:t>
      </w:r>
      <w:r w:rsidR="171B70BA" w:rsidRPr="5A8C8890">
        <w:rPr>
          <w:rFonts w:eastAsia="Calibri"/>
          <w:sz w:val="22"/>
          <w:szCs w:val="22"/>
          <w:lang w:eastAsia="pl-PL"/>
        </w:rPr>
        <w:t>ktroc</w:t>
      </w:r>
      <w:r w:rsidR="0D248B73" w:rsidRPr="5A8C8890">
        <w:rPr>
          <w:rFonts w:eastAsia="Calibri"/>
          <w:sz w:val="22"/>
          <w:szCs w:val="22"/>
          <w:lang w:eastAsia="pl-PL"/>
        </w:rPr>
        <w:t>iepłowni</w:t>
      </w:r>
      <w:r w:rsidR="4E9D9AB0" w:rsidRPr="5A8C8890">
        <w:rPr>
          <w:rFonts w:eastAsia="Calibri"/>
          <w:sz w:val="22"/>
          <w:szCs w:val="22"/>
          <w:lang w:eastAsia="pl-PL"/>
        </w:rPr>
        <w:t xml:space="preserve">, jak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i </w:t>
      </w:r>
      <w:r w:rsidR="0035402E" w:rsidRPr="5A8C8890">
        <w:rPr>
          <w:rFonts w:eastAsia="Calibri"/>
          <w:sz w:val="22"/>
          <w:szCs w:val="22"/>
          <w:lang w:eastAsia="pl-PL"/>
        </w:rPr>
        <w:t>D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emonstrator </w:t>
      </w:r>
      <w:r w:rsidR="0035402E" w:rsidRPr="5A8C8890">
        <w:rPr>
          <w:rFonts w:eastAsia="Calibri"/>
          <w:sz w:val="22"/>
          <w:szCs w:val="22"/>
          <w:lang w:eastAsia="pl-PL"/>
        </w:rPr>
        <w:t>T</w:t>
      </w:r>
      <w:r w:rsidR="03677A82" w:rsidRPr="5A8C8890">
        <w:rPr>
          <w:rFonts w:eastAsia="Calibri"/>
          <w:sz w:val="22"/>
          <w:szCs w:val="22"/>
          <w:lang w:eastAsia="pl-PL"/>
        </w:rPr>
        <w:t>echnologii</w:t>
      </w:r>
      <w:r w:rsidR="00EC45FE" w:rsidRPr="5A8C8890">
        <w:rPr>
          <w:rFonts w:eastAsia="Calibri"/>
          <w:sz w:val="22"/>
          <w:szCs w:val="22"/>
          <w:lang w:eastAsia="pl-PL"/>
        </w:rPr>
        <w:t xml:space="preserve"> (jako przykład realizacji / demonstrację Technologii)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008F17F9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2A77FD52" w:rsidR="00D13798" w:rsidRDefault="727DE289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C9A7C89">
        <w:rPr>
          <w:rFonts w:eastAsia="Calibri"/>
          <w:sz w:val="22"/>
          <w:szCs w:val="22"/>
          <w:lang w:eastAsia="pl-PL"/>
        </w:rPr>
        <w:t xml:space="preserve">W ramach oceny merytorycznej, Zamawiający </w:t>
      </w:r>
      <w:r w:rsidR="04D1B604" w:rsidRPr="6C9A7C89">
        <w:rPr>
          <w:rFonts w:eastAsia="Calibri"/>
          <w:sz w:val="22"/>
          <w:szCs w:val="22"/>
          <w:lang w:eastAsia="pl-PL"/>
        </w:rPr>
        <w:t>zweryfikuje</w:t>
      </w:r>
      <w:r w:rsidRPr="6C9A7C89">
        <w:rPr>
          <w:rFonts w:eastAsia="Calibri"/>
          <w:sz w:val="22"/>
          <w:szCs w:val="22"/>
          <w:lang w:eastAsia="pl-PL"/>
        </w:rPr>
        <w:t xml:space="preserve"> Wniosek pod kątem </w:t>
      </w:r>
      <w:r w:rsidR="6EA22362" w:rsidRPr="6C9A7C89">
        <w:rPr>
          <w:rFonts w:eastAsia="Calibri"/>
          <w:sz w:val="22"/>
          <w:szCs w:val="22"/>
          <w:lang w:eastAsia="pl-PL"/>
        </w:rPr>
        <w:t xml:space="preserve">złożenia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deklaracji przez </w:t>
      </w:r>
      <w:r w:rsidR="72591976" w:rsidRPr="6C9A7C89">
        <w:rPr>
          <w:rFonts w:eastAsia="Calibri"/>
          <w:sz w:val="22"/>
          <w:szCs w:val="22"/>
          <w:lang w:eastAsia="pl-PL"/>
        </w:rPr>
        <w:t xml:space="preserve">Wnioskodawcę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spełnienia </w:t>
      </w:r>
      <w:r w:rsidR="5CDE08F5" w:rsidRPr="6C9A7C89">
        <w:rPr>
          <w:rFonts w:eastAsia="Calibri"/>
          <w:sz w:val="22"/>
          <w:szCs w:val="22"/>
          <w:lang w:eastAsia="pl-PL"/>
        </w:rPr>
        <w:t xml:space="preserve">wszystkich </w:t>
      </w:r>
      <w:r w:rsidR="167769B8" w:rsidRPr="6C9A7C89">
        <w:rPr>
          <w:rFonts w:eastAsia="Calibri"/>
          <w:sz w:val="22"/>
          <w:szCs w:val="22"/>
          <w:lang w:eastAsia="pl-PL"/>
        </w:rPr>
        <w:t>Wymagań O</w:t>
      </w:r>
      <w:r w:rsidRPr="6C9A7C89">
        <w:rPr>
          <w:rFonts w:eastAsia="Calibri"/>
          <w:sz w:val="22"/>
          <w:szCs w:val="22"/>
          <w:lang w:eastAsia="pl-PL"/>
        </w:rPr>
        <w:t xml:space="preserve">bligatoryjnych. Ocena spełnienia </w:t>
      </w:r>
      <w:r w:rsidR="760B23A0" w:rsidRPr="6C9A7C89">
        <w:rPr>
          <w:rFonts w:eastAsia="Calibri"/>
          <w:sz w:val="22"/>
          <w:szCs w:val="22"/>
          <w:lang w:eastAsia="pl-PL"/>
        </w:rPr>
        <w:t>W</w:t>
      </w:r>
      <w:r w:rsidRPr="6C9A7C89">
        <w:rPr>
          <w:rFonts w:eastAsia="Calibri"/>
          <w:sz w:val="22"/>
          <w:szCs w:val="22"/>
          <w:lang w:eastAsia="pl-PL"/>
        </w:rPr>
        <w:t>ym</w:t>
      </w:r>
      <w:r w:rsidR="197FAB64" w:rsidRPr="6C9A7C89">
        <w:rPr>
          <w:rFonts w:eastAsia="Calibri"/>
          <w:sz w:val="22"/>
          <w:szCs w:val="22"/>
          <w:lang w:eastAsia="pl-PL"/>
        </w:rPr>
        <w:t>a</w:t>
      </w:r>
      <w:r w:rsidRPr="6C9A7C89">
        <w:rPr>
          <w:rFonts w:eastAsia="Calibri"/>
          <w:sz w:val="22"/>
          <w:szCs w:val="22"/>
          <w:lang w:eastAsia="pl-PL"/>
        </w:rPr>
        <w:t>g</w:t>
      </w:r>
      <w:r w:rsidR="14EF333E" w:rsidRPr="6C9A7C89">
        <w:rPr>
          <w:rFonts w:eastAsia="Calibri"/>
          <w:sz w:val="22"/>
          <w:szCs w:val="22"/>
          <w:lang w:eastAsia="pl-PL"/>
        </w:rPr>
        <w:t>ań</w:t>
      </w:r>
      <w:r w:rsidRPr="6C9A7C89">
        <w:rPr>
          <w:rFonts w:eastAsia="Calibri"/>
          <w:sz w:val="22"/>
          <w:szCs w:val="22"/>
          <w:lang w:eastAsia="pl-PL"/>
        </w:rPr>
        <w:t xml:space="preserve"> </w:t>
      </w:r>
      <w:r w:rsidR="48AFC3EC" w:rsidRPr="6C9A7C89">
        <w:rPr>
          <w:rFonts w:eastAsia="Calibri"/>
          <w:sz w:val="22"/>
          <w:szCs w:val="22"/>
          <w:lang w:eastAsia="pl-PL"/>
        </w:rPr>
        <w:t>O</w:t>
      </w:r>
      <w:r w:rsidRPr="6C9A7C89">
        <w:rPr>
          <w:rFonts w:eastAsia="Calibri"/>
          <w:sz w:val="22"/>
          <w:szCs w:val="22"/>
          <w:lang w:eastAsia="pl-PL"/>
        </w:rPr>
        <w:t>bligatoryjnych będzie prowadzona na zasa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dzie 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„spełniono/nie spełniono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/nie dotyczy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”</w:t>
      </w:r>
      <w:r w:rsidR="0CE017D7" w:rsidRPr="6C9A7C89">
        <w:rPr>
          <w:rFonts w:eastAsia="Calibri"/>
          <w:sz w:val="22"/>
          <w:szCs w:val="22"/>
          <w:lang w:eastAsia="pl-PL"/>
        </w:rPr>
        <w:t>,</w:t>
      </w:r>
      <w:r w:rsidR="27C503BB" w:rsidRPr="6C9A7C89">
        <w:rPr>
          <w:rFonts w:eastAsia="Calibri"/>
          <w:sz w:val="22"/>
          <w:szCs w:val="22"/>
          <w:lang w:eastAsia="pl-PL"/>
        </w:rPr>
        <w:t xml:space="preserve"> </w:t>
      </w:r>
      <w:r w:rsidR="00133DED" w:rsidRPr="6C9A7C89">
        <w:rPr>
          <w:rFonts w:eastAsia="Calibri"/>
          <w:sz w:val="22"/>
          <w:szCs w:val="22"/>
          <w:lang w:eastAsia="pl-PL"/>
        </w:rPr>
        <w:t xml:space="preserve">na podstawie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deklaracji i uzasadnień </w:t>
      </w:r>
      <w:r w:rsidR="02843110" w:rsidRPr="6C9A7C89">
        <w:rPr>
          <w:rFonts w:eastAsia="Calibri"/>
          <w:sz w:val="22"/>
          <w:szCs w:val="22"/>
          <w:lang w:eastAsia="pl-PL"/>
        </w:rPr>
        <w:t xml:space="preserve">zawartych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we Wniosku. </w:t>
      </w:r>
      <w:r w:rsidR="00D13798" w:rsidRPr="6C9A7C89">
        <w:rPr>
          <w:rFonts w:eastAsia="Calibri"/>
          <w:sz w:val="22"/>
          <w:szCs w:val="22"/>
          <w:lang w:eastAsia="pl-PL"/>
        </w:rPr>
        <w:t>Ocena na podstawie “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nie dotyczy</w:t>
      </w:r>
      <w:r w:rsidR="00D13798" w:rsidRPr="6C9A7C89">
        <w:rPr>
          <w:rFonts w:eastAsia="Calibri"/>
          <w:sz w:val="22"/>
          <w:szCs w:val="22"/>
          <w:lang w:eastAsia="pl-PL"/>
        </w:rPr>
        <w:t xml:space="preserve">” zostanie przeprowadzona w przypadku, gdy w ramach tworzenia Technologii </w:t>
      </w:r>
      <w:r w:rsidR="66F963DB" w:rsidRPr="6C9A7C89">
        <w:rPr>
          <w:rFonts w:eastAsia="Calibri"/>
          <w:sz w:val="22"/>
          <w:szCs w:val="22"/>
          <w:lang w:eastAsia="pl-PL"/>
        </w:rPr>
        <w:t>Elektroc</w:t>
      </w:r>
      <w:r w:rsidR="00D13798" w:rsidRPr="6C9A7C89">
        <w:rPr>
          <w:rFonts w:eastAsia="Calibri"/>
          <w:sz w:val="22"/>
          <w:szCs w:val="22"/>
          <w:lang w:eastAsia="pl-PL"/>
        </w:rPr>
        <w:t>iepłowni, Wnioskodawca nie planuje wykorzystywać danego urządzenia wskazanego w Załączniku nr 1</w:t>
      </w:r>
      <w:r w:rsidR="182E2DE2" w:rsidRPr="6C9A7C89">
        <w:rPr>
          <w:rFonts w:eastAsia="Calibri"/>
          <w:sz w:val="22"/>
          <w:szCs w:val="22"/>
          <w:lang w:eastAsia="pl-PL"/>
        </w:rPr>
        <w:t xml:space="preserve"> do Regulaminu</w:t>
      </w:r>
      <w:r w:rsidR="00D13798" w:rsidRPr="6C9A7C89">
        <w:rPr>
          <w:rFonts w:eastAsia="Calibri"/>
          <w:sz w:val="22"/>
          <w:szCs w:val="22"/>
          <w:lang w:eastAsia="pl-PL"/>
        </w:rPr>
        <w:t>.</w:t>
      </w:r>
    </w:p>
    <w:p w14:paraId="6D4BB6F9" w14:textId="0B9391BC" w:rsidR="00FD46CB" w:rsidRPr="00841E58" w:rsidRDefault="00204293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3798">
        <w:rPr>
          <w:rFonts w:eastAsia="Calibri" w:cstheme="minorHAnsi"/>
          <w:sz w:val="22"/>
          <w:szCs w:val="22"/>
          <w:lang w:eastAsia="pl-PL"/>
        </w:rPr>
        <w:t xml:space="preserve">Deklaracja „nie spełniono” dla 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8F17F9">
      <w:pPr>
        <w:pStyle w:val="Legenda"/>
        <w:keepNext/>
        <w:spacing w:line="259" w:lineRule="auto"/>
        <w:rPr>
          <w:rFonts w:cstheme="minorHAnsi"/>
        </w:rPr>
      </w:pPr>
      <w:bookmarkStart w:id="9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9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95"/>
        <w:gridCol w:w="2269"/>
        <w:gridCol w:w="3855"/>
        <w:gridCol w:w="2958"/>
      </w:tblGrid>
      <w:tr w:rsidR="005D6263" w:rsidRPr="00CE3A93" w14:paraId="3BD5926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L.p.</w:t>
            </w:r>
          </w:p>
        </w:tc>
        <w:tc>
          <w:tcPr>
            <w:tcW w:w="1395" w:type="dxa"/>
            <w:shd w:val="clear" w:color="auto" w:fill="C5E0B3" w:themeFill="accent6" w:themeFillTint="66"/>
            <w:vAlign w:val="center"/>
          </w:tcPr>
          <w:p w14:paraId="71302A0B" w14:textId="08D5EEA4" w:rsidR="005D6263" w:rsidRPr="00CE3A93" w:rsidRDefault="005D6263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69" w:type="dxa"/>
            <w:shd w:val="clear" w:color="auto" w:fill="C5E0B3" w:themeFill="accent6" w:themeFillTint="66"/>
          </w:tcPr>
          <w:p w14:paraId="0F5A4886" w14:textId="2C49DF02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Nazwa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Sposób </w:t>
            </w:r>
            <w:r w:rsidR="00D31482" w:rsidRPr="00CE3A93">
              <w:rPr>
                <w:rFonts w:asciiTheme="minorHAnsi" w:eastAsia="Calibri" w:hAnsiTheme="minorHAnsi" w:cstheme="minorHAnsi"/>
                <w:b/>
              </w:rPr>
              <w:t>oceny</w:t>
            </w:r>
            <w:r w:rsidR="00133DED" w:rsidRPr="00CE3A93">
              <w:rPr>
                <w:rFonts w:asciiTheme="minorHAnsi" w:eastAsia="Calibri" w:hAnsiTheme="minorHAnsi" w:cstheme="minorHAnsi"/>
                <w:b/>
              </w:rPr>
              <w:t xml:space="preserve"> spełnienia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6FC733C5" w:rsidR="005D6263" w:rsidRPr="00CE3A93" w:rsidRDefault="64FBE396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Skala </w:t>
            </w:r>
            <w:r w:rsidR="355FFB99" w:rsidRPr="00CE3A93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="29832D0A" w:rsidRPr="00CE3A93">
              <w:rPr>
                <w:rFonts w:asciiTheme="minorHAnsi" w:eastAsia="Calibri" w:hAnsiTheme="minorHAnsi" w:cstheme="minorHAnsi"/>
                <w:b/>
                <w:bCs/>
              </w:rPr>
              <w:t>ceny</w:t>
            </w:r>
          </w:p>
        </w:tc>
      </w:tr>
      <w:tr w:rsidR="5A8C8890" w:rsidRPr="00CE3A93" w14:paraId="71B987B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FFC324" w14:textId="567220F5" w:rsidR="412F03C8" w:rsidRPr="00CE3A93" w:rsidRDefault="412F03C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294AA81B" w14:textId="22AFBC8C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5B50F378" w14:textId="17E5F30A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Kogeneracja 100% OZE</w:t>
            </w:r>
          </w:p>
        </w:tc>
        <w:tc>
          <w:tcPr>
            <w:tcW w:w="3855" w:type="dxa"/>
            <w:shd w:val="clear" w:color="auto" w:fill="auto"/>
          </w:tcPr>
          <w:p w14:paraId="6847EA94" w14:textId="65DA9EF3" w:rsidR="7BD049F1" w:rsidRPr="00CE3A93" w:rsidRDefault="7BD049F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34027A09" w14:textId="570DD8DC" w:rsidR="1865DE46" w:rsidRPr="00CE3A93" w:rsidRDefault="1865DE4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0359E4D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9A95216" w14:textId="19880E0E" w:rsidR="1925BF49" w:rsidRPr="00CE3A93" w:rsidRDefault="1925BF4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2.</w:t>
            </w:r>
          </w:p>
        </w:tc>
        <w:tc>
          <w:tcPr>
            <w:tcW w:w="1395" w:type="dxa"/>
            <w:shd w:val="clear" w:color="auto" w:fill="auto"/>
          </w:tcPr>
          <w:p w14:paraId="5D818D4C" w14:textId="11AD09CB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0D2CFDA" w14:textId="4CB82537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Zdolność</w:t>
            </w:r>
            <w:r w:rsidR="2990A934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sprzedaży</w:t>
            </w:r>
            <w:r w:rsidR="563FE7F9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energii elektrycznej</w:t>
            </w:r>
          </w:p>
        </w:tc>
        <w:tc>
          <w:tcPr>
            <w:tcW w:w="3855" w:type="dxa"/>
            <w:shd w:val="clear" w:color="auto" w:fill="auto"/>
          </w:tcPr>
          <w:p w14:paraId="241AEAB0" w14:textId="6E7D9915" w:rsidR="1B45FEEC" w:rsidRPr="00CE3A93" w:rsidRDefault="1B45FE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  <w:shd w:val="clear" w:color="auto" w:fill="auto"/>
          </w:tcPr>
          <w:p w14:paraId="0DA05147" w14:textId="2EE8047A" w:rsidR="23F83654" w:rsidRPr="00CE3A93" w:rsidRDefault="23F8365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4A8CD061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8889AD5" w14:textId="0FFE9D07" w:rsidR="363028C9" w:rsidRPr="00CE3A93" w:rsidRDefault="363028C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3.</w:t>
            </w:r>
          </w:p>
        </w:tc>
        <w:tc>
          <w:tcPr>
            <w:tcW w:w="1395" w:type="dxa"/>
            <w:shd w:val="clear" w:color="auto" w:fill="auto"/>
          </w:tcPr>
          <w:p w14:paraId="2FA82A80" w14:textId="57A0FBD4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EE5BA31" w14:textId="1FDB4F65" w:rsidR="5A8C8890" w:rsidRPr="00CE3A93" w:rsidRDefault="4E3DD31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Źródła OZE w lokalnym systemie energetycznym</w:t>
            </w:r>
          </w:p>
        </w:tc>
        <w:tc>
          <w:tcPr>
            <w:tcW w:w="3855" w:type="dxa"/>
            <w:shd w:val="clear" w:color="auto" w:fill="auto"/>
          </w:tcPr>
          <w:p w14:paraId="1493998C" w14:textId="3EF16BD2" w:rsidR="4956B09F" w:rsidRPr="00CE3A93" w:rsidRDefault="4956B09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02137488" w14:textId="4DC9F511" w:rsidR="0C8898F2" w:rsidRPr="00CE3A93" w:rsidRDefault="0C8898F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5C4F02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A97946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794FA312" w:rsidR="009C1C7D" w:rsidRPr="00CE3A93" w:rsidRDefault="34126E2E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BD82638" w14:textId="25F32D2D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1B014F4" w14:textId="7D18DF0D" w:rsidR="009C1C7D" w:rsidRPr="00CE3A93" w:rsidRDefault="7770EE0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CE3A93" w:rsidRDefault="713063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7B895BE7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3344B64B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5F97A82C" w:rsidR="009C1C7D" w:rsidRPr="00CE3A93" w:rsidRDefault="0C74B8E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D5FE9A4" w14:textId="3E31EF6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39320A7" w14:textId="1CBA420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CE3A93" w:rsidRDefault="0E66D4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25FE991D" w14:textId="35B7F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6480CD54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6C8A91B6" w:rsidR="009C1C7D" w:rsidRPr="00CE3A93" w:rsidRDefault="0B7F069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803F795" w14:textId="3083A07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B3DF0B0" w14:textId="597AFD11" w:rsidR="009C1C7D" w:rsidRPr="00CE3A93" w:rsidRDefault="0D76359E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Zakaz z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akup</w:t>
            </w:r>
            <w:r w:rsidR="4A4846E1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u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7B2AB49B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CE3A93" w:rsidRDefault="4882AA1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263F966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0C06C28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707998B9" w:rsidR="009C1C7D" w:rsidRPr="00CE3A93" w:rsidRDefault="0AEC0F3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F7F4310" w14:textId="1ACFC6CC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03CBC1F" w14:textId="52CBAB78" w:rsidR="009C1C7D" w:rsidRPr="00CE3A93" w:rsidRDefault="0F795CA3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Udział Odnawialnych Źródeł Energii </w:t>
            </w:r>
            <w:r w:rsidR="5D82964F" w:rsidRPr="00CE3A93">
              <w:rPr>
                <w:rFonts w:asciiTheme="minorHAnsi" w:hAnsiTheme="minorHAnsi" w:cstheme="minorHAnsi"/>
                <w:b/>
                <w:bCs/>
              </w:rPr>
              <w:t xml:space="preserve">(OZE) </w:t>
            </w:r>
            <w:r w:rsidRPr="00CE3A93">
              <w:rPr>
                <w:rFonts w:asciiTheme="minorHAnsi" w:hAnsiTheme="minorHAnsi" w:cstheme="minorHAnsi"/>
                <w:b/>
                <w:bCs/>
              </w:rPr>
              <w:t xml:space="preserve">w </w:t>
            </w:r>
            <w:r w:rsidR="04A7F0E2" w:rsidRPr="00CE3A93">
              <w:rPr>
                <w:rFonts w:asciiTheme="minorHAnsi" w:hAnsiTheme="minorHAnsi" w:cstheme="minorHAnsi"/>
                <w:b/>
                <w:bCs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CE3A93" w:rsidRDefault="01371B4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CE3A93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CE3A93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00FCDBA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668DF702" w:rsidRPr="00CE3A93" w14:paraId="05F54F4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7F8401D7" w:rsidR="668DF702" w:rsidRPr="00CE3A93" w:rsidRDefault="5F8DF3D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CE3A93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00D43E60" w:rsidRPr="00CE3A93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AFE6B87" w14:textId="1ACFC6CC" w:rsidR="7B56092A" w:rsidRPr="00CE3A93" w:rsidRDefault="7B56092A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  <w:p w14:paraId="7F14CA52" w14:textId="45D17DF6" w:rsidR="668DF702" w:rsidRPr="00CE3A93" w:rsidRDefault="668DF702" w:rsidP="008F17F9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269" w:type="dxa"/>
            <w:shd w:val="clear" w:color="auto" w:fill="auto"/>
          </w:tcPr>
          <w:p w14:paraId="6A90CA93" w14:textId="3E73EA88" w:rsidR="7DCBE7E5" w:rsidRPr="00CE3A93" w:rsidRDefault="2A46F6C6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Modelowanie numeryczne </w:t>
            </w:r>
            <w:r w:rsidR="07986843" w:rsidRPr="00CE3A93">
              <w:rPr>
                <w:rFonts w:asciiTheme="minorHAnsi" w:eastAsia="Calibri" w:hAnsiTheme="minorHAnsi" w:cstheme="minorHAnsi"/>
                <w:b/>
                <w:bCs/>
              </w:rPr>
              <w:t>Demonstratora</w:t>
            </w:r>
            <w:r w:rsidR="225CA2C3"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CE3A93" w:rsidRDefault="491FEDB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</w:t>
            </w:r>
            <w:r w:rsidR="51229044" w:rsidRPr="00CE3A93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0085F407" w:rsidR="668DF702" w:rsidRPr="00CE3A93" w:rsidRDefault="13E9DE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22BD8629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2DEF6119" w:rsidR="009C1C7D" w:rsidRPr="00CE3A93" w:rsidRDefault="3B136E9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92101B9" w14:textId="7FEA807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24BEDF2" w14:textId="6E639A9D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Skalowalność i replikowalność</w:t>
            </w:r>
          </w:p>
        </w:tc>
        <w:tc>
          <w:tcPr>
            <w:tcW w:w="3855" w:type="dxa"/>
          </w:tcPr>
          <w:p w14:paraId="15F451A8" w14:textId="0FA2AF92" w:rsidR="009C1C7D" w:rsidRPr="00CE3A93" w:rsidRDefault="2F38569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68200E8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8ED4D5B" w14:textId="09D938A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403F4AC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D5FEA89" w:rsidR="009C1C7D" w:rsidRPr="00CE3A93" w:rsidRDefault="26C08E79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563E3C9" w14:textId="62A7708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4264081" w14:textId="4C95E2C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CE3A93" w:rsidRDefault="71AD2E8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32D4B150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DF58BE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24A307A8" w:rsidR="009C1C7D" w:rsidRPr="00CE3A93" w:rsidRDefault="0C2BD59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D2AF644" w14:textId="7777777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  <w:p w14:paraId="40F6717B" w14:textId="64E7F1F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14:paraId="496C5D2A" w14:textId="64366B1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CE3A93" w:rsidRDefault="6051AFA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7214577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73F4FDF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116C4AAC" w:rsidR="009C1C7D" w:rsidRPr="00CE3A93" w:rsidRDefault="7BD4A116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12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41AEAD23" w14:textId="4CEC7D11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534DE85" w14:textId="2786E3F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CE3A93" w:rsidRDefault="164D4EE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062E2E02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1BC6108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34A7A978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FE19A5D"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4591DEA" w14:textId="7CE579E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9DD4817" w14:textId="0A82DC6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CE3A93" w:rsidRDefault="729E515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3C82CA9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CCF2DF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00A3B355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C34B91F"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64BB975" w14:textId="594E1F87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2169672" w14:textId="251C5C28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CE3A93" w:rsidRDefault="371DAFA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2053AA81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3583BE9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44C0DE75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3B315D3"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A99F388" w14:textId="37F9A3A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F20823E" w14:textId="7F0702DE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CE3A93" w:rsidRDefault="53F6C2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7958B5D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4E35E4E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3814510" w14:textId="4B985CF4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del w:id="10" w:author="Autor"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1</w:delText>
              </w:r>
              <w:r w:rsidR="37881B2B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6</w:delText>
              </w:r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.</w:delText>
              </w:r>
            </w:del>
          </w:p>
        </w:tc>
        <w:tc>
          <w:tcPr>
            <w:tcW w:w="1395" w:type="dxa"/>
          </w:tcPr>
          <w:p w14:paraId="1143366E" w14:textId="6377FE06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del w:id="11" w:author="Autor">
              <w:r w:rsidRPr="00CE3A93" w:rsidDel="008E43ED">
                <w:rPr>
                  <w:rFonts w:asciiTheme="minorHAnsi" w:hAnsiTheme="minorHAnsi" w:cstheme="minorHAnsi"/>
                  <w:b/>
                  <w:bCs/>
                  <w:color w:val="000000" w:themeColor="text1"/>
                </w:rPr>
                <w:delText>Technologia</w:delText>
              </w:r>
            </w:del>
          </w:p>
        </w:tc>
        <w:tc>
          <w:tcPr>
            <w:tcW w:w="2269" w:type="dxa"/>
          </w:tcPr>
          <w:p w14:paraId="5A8BD59A" w14:textId="1A26F454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del w:id="12" w:author="Autor">
              <w:r w:rsidRPr="00CE3A93" w:rsidDel="008E43ED">
                <w:rPr>
                  <w:rFonts w:asciiTheme="minorHAnsi" w:hAnsiTheme="minorHAnsi" w:cstheme="minorHAnsi"/>
                  <w:b/>
                  <w:bCs/>
                  <w:color w:val="000000" w:themeColor="text1"/>
                </w:rPr>
                <w:delText>Wykorzystanie biogazu pochodzenia rolniczego</w:delText>
              </w:r>
            </w:del>
          </w:p>
        </w:tc>
        <w:tc>
          <w:tcPr>
            <w:tcW w:w="3855" w:type="dxa"/>
          </w:tcPr>
          <w:p w14:paraId="418E6543" w14:textId="05BF6233" w:rsidR="009C1C7D" w:rsidRPr="00CE3A93" w:rsidRDefault="2D9BBAD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del w:id="13" w:author="Autor">
              <w:r w:rsidRPr="00CE3A93" w:rsidDel="008E43ED">
                <w:rPr>
                  <w:rFonts w:asciiTheme="minorHAnsi" w:eastAsia="Calibri" w:hAnsiTheme="minorHAnsi" w:cstheme="minorHAnsi"/>
                </w:rPr>
                <w:delText xml:space="preserve">Zamawiający zweryfikuje, </w:delText>
              </w:r>
              <w:r w:rsidR="21E7B41F" w:rsidRPr="00CE3A93" w:rsidDel="008E43ED">
                <w:rPr>
                  <w:rFonts w:asciiTheme="minorHAnsi" w:eastAsia="Calibri" w:hAnsiTheme="minorHAnsi" w:cstheme="minorHAnsi"/>
                </w:rPr>
                <w:delText>czy Wnioskodawca we Wniosku zadeklarował</w:delText>
              </w:r>
              <w:r w:rsidRPr="00CE3A93" w:rsidDel="008E43ED">
                <w:rPr>
                  <w:rFonts w:asciiTheme="minorHAnsi" w:eastAsia="Calibri" w:hAnsiTheme="minorHAnsi" w:cstheme="minorHAnsi"/>
                </w:rPr>
                <w:delText>, że spełni to Wymaganie Obligatoryjne</w:delText>
              </w:r>
              <w:r w:rsidR="12EDE7F2" w:rsidRPr="00CE3A93" w:rsidDel="008E43ED">
                <w:rPr>
                  <w:rFonts w:asciiTheme="minorHAnsi" w:eastAsia="Calibri" w:hAnsiTheme="minorHAnsi" w:cstheme="minorHAnsi"/>
                </w:rPr>
                <w:delText xml:space="preserve"> </w:delText>
              </w:r>
              <w:r w:rsidR="387CB95A" w:rsidRPr="00CE3A93" w:rsidDel="008E43ED">
                <w:rPr>
                  <w:rFonts w:asciiTheme="minorHAnsi" w:eastAsia="Calibri" w:hAnsiTheme="minorHAnsi" w:cstheme="minorHAnsi"/>
                </w:rPr>
                <w:delText>oraz przedstawił w jaki sposób zostanie ono spełnione.</w:delText>
              </w:r>
            </w:del>
          </w:p>
        </w:tc>
        <w:tc>
          <w:tcPr>
            <w:tcW w:w="2958" w:type="dxa"/>
          </w:tcPr>
          <w:p w14:paraId="0ECF9FE6" w14:textId="1F8A32F5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del w:id="14" w:author="Autor">
              <w:r w:rsidRPr="00CE3A93" w:rsidDel="008E43ED">
                <w:rPr>
                  <w:rFonts w:asciiTheme="minorHAnsi" w:eastAsia="Calibri" w:hAnsiTheme="minorHAnsi" w:cstheme="minorHAnsi"/>
                </w:rPr>
                <w:delText>spełniono/nie spełniono</w:delText>
              </w:r>
              <w:r w:rsidR="00D13798" w:rsidRPr="00CE3A93" w:rsidDel="008E43ED">
                <w:rPr>
                  <w:rFonts w:asciiTheme="minorHAnsi" w:eastAsia="Calibri" w:hAnsiTheme="minorHAnsi" w:cstheme="minorHAnsi"/>
                </w:rPr>
                <w:delText>/nie dotyczy</w:delText>
              </w:r>
            </w:del>
          </w:p>
        </w:tc>
      </w:tr>
      <w:tr w:rsidR="009C1C7D" w:rsidRPr="00CE3A93" w14:paraId="7AE6DE22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19562FE9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ins w:id="15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6</w:t>
              </w:r>
            </w:ins>
            <w:del w:id="16" w:author="Autor">
              <w:r w:rsidR="20921661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7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6FE8E7B" w14:textId="6295DEC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</w:tcPr>
          <w:p w14:paraId="2A90A00F" w14:textId="5E23ECCD" w:rsidR="009C1C7D" w:rsidRPr="00CE3A93" w:rsidRDefault="0AA1F3D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Magazyny biogazu</w:t>
            </w:r>
          </w:p>
          <w:p w14:paraId="0EACDC47" w14:textId="51FBAB7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0C7F6306" w:rsidR="009C1C7D" w:rsidRPr="00CE3A93" w:rsidRDefault="1F43037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15B30D1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3391C95E" w14:textId="2CD70F7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66B003E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25D7C6CE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ins w:id="17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7</w:t>
              </w:r>
            </w:ins>
            <w:del w:id="18" w:author="Autor">
              <w:r w:rsidR="33B24BF6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8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BF0B1A9" w14:textId="1B353925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DC4B7B" w14:textId="63DDFA3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CE3A93" w:rsidRDefault="6D142C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391EF3A4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33B2DF4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19A9C0CD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ins w:id="19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8</w:t>
              </w:r>
            </w:ins>
            <w:del w:id="20" w:author="Autor">
              <w:r w:rsidR="47FD3278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9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2EFFC16" w14:textId="55D4C52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A6CA69" w14:textId="5E9D4E3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CE3A93" w:rsidRDefault="722342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00BFD5BA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64B77BE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060CCA3E" w:rsidR="009C1C7D" w:rsidRPr="00CE3A93" w:rsidRDefault="008E43ED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ins w:id="21" w:author="Autor">
              <w:r>
                <w:rPr>
                  <w:rFonts w:asciiTheme="minorHAnsi" w:eastAsia="Calibri" w:hAnsiTheme="minorHAnsi" w:cstheme="minorHAnsi"/>
                  <w:b/>
                  <w:bCs/>
                </w:rPr>
                <w:t>19</w:t>
              </w:r>
            </w:ins>
            <w:del w:id="22" w:author="Autor">
              <w:r w:rsidR="1E86A8BA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20</w:delText>
              </w:r>
            </w:del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DD2D181" w14:textId="7CB2B67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1BBC4391" w14:textId="1C7F241B" w:rsidR="009C1C7D" w:rsidRPr="00CE3A93" w:rsidRDefault="7CF0F5D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Komfort cieplny </w:t>
            </w:r>
            <w:r w:rsidR="60CA2A33" w:rsidRPr="00CE3A93">
              <w:rPr>
                <w:rFonts w:asciiTheme="minorHAnsi" w:hAnsiTheme="minorHAnsi" w:cstheme="minorHAnsi"/>
                <w:b/>
                <w:bCs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CE3A93" w:rsidRDefault="5980F0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7A16EF4F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5EB12B1C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1929A3D7" w:rsidR="009C1C7D" w:rsidRPr="00CE3A93" w:rsidRDefault="3A030912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23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0</w:t>
              </w:r>
            </w:ins>
            <w:del w:id="24" w:author="Autor"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1</w:delText>
              </w:r>
            </w:del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73F0E5F" w14:textId="0CF37C3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9175663" w14:textId="73D112A8" w:rsidR="009C1C7D" w:rsidRPr="00CE3A93" w:rsidRDefault="67C21C2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Spójność </w:t>
            </w:r>
            <w:r w:rsidR="2CA55324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Systemu </w:t>
            </w:r>
            <w:r w:rsidR="63F77C58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Demonstracyjnego</w:t>
            </w:r>
          </w:p>
        </w:tc>
        <w:tc>
          <w:tcPr>
            <w:tcW w:w="3855" w:type="dxa"/>
          </w:tcPr>
          <w:p w14:paraId="1F59E1D1" w14:textId="24CD836B" w:rsidR="009C1C7D" w:rsidRPr="00CE3A93" w:rsidRDefault="67656C8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B425D82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638DE33" w14:textId="5E2EB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45CBA2F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2399394A" w:rsidR="009C1C7D" w:rsidRPr="00CE3A93" w:rsidRDefault="018DA0CA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25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1</w:t>
              </w:r>
            </w:ins>
            <w:del w:id="26" w:author="Autor"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2</w:delText>
              </w:r>
            </w:del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9557BA1" w14:textId="590AFAE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74AC8D" w14:textId="154792A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CE3A93" w:rsidRDefault="25E870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4F8D48D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6040AA3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6E0FF1C7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27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2</w:t>
              </w:r>
            </w:ins>
            <w:del w:id="28" w:author="Autor">
              <w:r w:rsidR="148C2561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3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427A140" w14:textId="6443488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61E253" w14:textId="1AE1293C" w:rsidR="009C1C7D" w:rsidRPr="00CE3A93" w:rsidRDefault="36310FC9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Wielkość </w:t>
            </w:r>
            <w:r w:rsidR="70C8864C" w:rsidRPr="00CE3A93">
              <w:rPr>
                <w:rFonts w:asciiTheme="minorHAnsi" w:hAnsiTheme="minorHAnsi" w:cstheme="minorHAnsi"/>
                <w:b/>
                <w:bCs/>
              </w:rPr>
              <w:t>Demonstra</w:t>
            </w:r>
            <w:r w:rsidR="07DE9124" w:rsidRPr="00CE3A93">
              <w:rPr>
                <w:rFonts w:asciiTheme="minorHAnsi" w:hAnsiTheme="minorHAnsi" w:cstheme="minorHAnsi"/>
                <w:b/>
                <w:bCs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CE3A93" w:rsidRDefault="07D471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82FFA45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AD1676" w:rsidRPr="00CE3A93" w14:paraId="495C1D7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6F2201FA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29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3</w:t>
              </w:r>
            </w:ins>
            <w:del w:id="30" w:author="Autor">
              <w:r w:rsidR="15EDB90F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4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C30967" w14:textId="626D105F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D4CA3EA" w14:textId="0D1A0154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15E3BB6F" w:rsidR="00AD1676" w:rsidRPr="00CE3A93" w:rsidRDefault="374BEDEE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BF1E0D8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46B28319" w14:textId="268D66CB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715B199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69500C81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bookmarkStart w:id="31" w:name="_Hlk67056489"/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</w:t>
            </w:r>
            <w:ins w:id="32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4</w:t>
              </w:r>
            </w:ins>
            <w:del w:id="33" w:author="Autor">
              <w:r w:rsidR="0E756EA9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5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A10D0FD" w14:textId="554C8FCE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2E6F8C" w14:textId="7535AB72" w:rsidR="00AD1676" w:rsidRPr="00CE3A93" w:rsidRDefault="7195945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3855" w:type="dxa"/>
          </w:tcPr>
          <w:p w14:paraId="580A721E" w14:textId="547BBA25" w:rsidR="4526CCA7" w:rsidRPr="00CE3A93" w:rsidRDefault="741B73B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1C548410" w14:textId="58568545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AD1676" w:rsidRPr="00CE3A93" w14:paraId="08E51A2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3B68FF78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34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5</w:t>
              </w:r>
            </w:ins>
            <w:del w:id="35" w:author="Autor">
              <w:r w:rsidR="7EEB9500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6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F6D6154" w14:textId="26FF3DE9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3BCC4D" w14:textId="28F6D31C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Bezodorowość</w:t>
            </w:r>
          </w:p>
        </w:tc>
        <w:tc>
          <w:tcPr>
            <w:tcW w:w="3855" w:type="dxa"/>
          </w:tcPr>
          <w:p w14:paraId="5B197851" w14:textId="6F017F1A" w:rsidR="00AD1676" w:rsidRPr="00CE3A93" w:rsidRDefault="7C50FBD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4E3E927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7B29AD2A" w14:textId="758FE18D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668DF702" w:rsidRPr="00CE3A93" w14:paraId="7E585C92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2B504964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36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6</w:t>
              </w:r>
            </w:ins>
            <w:del w:id="37" w:author="Autor">
              <w:r w:rsidR="22214A3D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7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A9B2329" w14:textId="6615B245" w:rsidR="24F2F965" w:rsidRPr="00CE3A93" w:rsidRDefault="24F2F96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36E6F11" w14:textId="53D30DA3" w:rsidR="3154A4E2" w:rsidRPr="00CE3A93" w:rsidRDefault="176B4BD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Utrzymanie Udziału Odnawialnych Źródeł Energii w </w:t>
            </w:r>
            <w:r w:rsidR="3B06AA6D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CE3A93" w:rsidRDefault="4526BEF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4FC7AD06" w:rsidR="3154A4E2" w:rsidRPr="00CE3A93" w:rsidRDefault="5A889694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3067040B" w14:textId="258BE8B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CE3A93" w14:paraId="620F995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5A2CB0C9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38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7</w:t>
              </w:r>
            </w:ins>
            <w:del w:id="39" w:author="Autor">
              <w:r w:rsidR="3033CB93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8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203C3F7" w14:textId="49AECBE0" w:rsidR="588408DC" w:rsidRPr="00CE3A93" w:rsidRDefault="588408D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B49BA3F" w14:textId="16D20D55" w:rsidR="2E8D530A" w:rsidRPr="00CE3A93" w:rsidRDefault="7B8309A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CE3A93" w:rsidRDefault="2806A12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65D1AFA3" w:rsidR="5D314832" w:rsidRPr="00CE3A93" w:rsidRDefault="530E7BC6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2C71B774" w14:textId="4E87F23D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CE3A93" w14:paraId="1D5F540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766B3EEC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ins w:id="40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8</w:t>
              </w:r>
            </w:ins>
            <w:del w:id="41" w:author="Autor">
              <w:r w:rsidR="0A7E4365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9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75BDE45" w14:textId="200DAD3E" w:rsidR="00AD1676" w:rsidRPr="00CE3A93" w:rsidRDefault="00AD1676" w:rsidP="008F17F9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6A6AA3E1" w14:textId="3579DCF4" w:rsidR="00AD1676" w:rsidRPr="00CE3A93" w:rsidRDefault="50C17502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3855" w:type="dxa"/>
          </w:tcPr>
          <w:p w14:paraId="2DB0A350" w14:textId="7E1051E4" w:rsidR="4526CCA7" w:rsidRPr="00CE3A93" w:rsidRDefault="7DA854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5A1071F2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1A87FEC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0841DC5D" w:rsidR="00AD1676" w:rsidRPr="00CE3A93" w:rsidRDefault="008E43ED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ins w:id="42" w:author="Autor">
              <w:r>
                <w:rPr>
                  <w:rFonts w:asciiTheme="minorHAnsi" w:eastAsia="Calibri" w:hAnsiTheme="minorHAnsi" w:cstheme="minorHAnsi"/>
                  <w:b/>
                  <w:bCs/>
                </w:rPr>
                <w:t>29</w:t>
              </w:r>
            </w:ins>
            <w:del w:id="43" w:author="Autor">
              <w:r w:rsidR="5B8554EE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30</w:delText>
              </w:r>
            </w:del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E4194E" w14:textId="10CE77A7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1ABBC7A" w14:textId="5BD0F30B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CE3A93" w:rsidRDefault="6EDCA8E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7B377B74" w14:textId="27ED15AD" w:rsidR="00AD1676" w:rsidRPr="00CE3A93" w:rsidRDefault="57D78BAB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bookmarkEnd w:id="31"/>
          </w:p>
        </w:tc>
      </w:tr>
      <w:tr w:rsidR="00EA45A0" w:rsidRPr="00CE3A93" w14:paraId="5EC74F3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12B995DD" w:rsidR="00EA45A0" w:rsidRPr="00CE3A93" w:rsidRDefault="6C1C2F4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44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0</w:t>
              </w:r>
            </w:ins>
            <w:del w:id="45" w:author="Autor"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1</w:delText>
              </w:r>
            </w:del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CA1261D" w14:textId="32583ED8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D3FE374" w14:textId="7E6FA9EC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CE3A93" w:rsidRDefault="1592E83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157FF166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spełniono”.</w:t>
            </w:r>
          </w:p>
        </w:tc>
      </w:tr>
      <w:tr w:rsidR="00EA45A0" w:rsidRPr="00CE3A93" w14:paraId="1FE943A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34057943" w:rsidR="00EA45A0" w:rsidRPr="00CE3A93" w:rsidRDefault="3DE21B8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46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1</w:t>
              </w:r>
            </w:ins>
            <w:del w:id="47" w:author="Autor"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2</w:delText>
              </w:r>
            </w:del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CD6D18D" w14:textId="7777777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  <w:p w14:paraId="3DE7C8A5" w14:textId="77777777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</w:tcPr>
          <w:p w14:paraId="00092FB9" w14:textId="7831C9CA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CE3A93" w:rsidRDefault="1D85076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775CA3C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38DC9BBB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7034B635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48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2.</w:t>
              </w:r>
            </w:ins>
            <w:del w:id="49" w:author="Autor">
              <w:r w:rsidR="579A0AE9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3</w:delText>
              </w:r>
            </w:del>
          </w:p>
        </w:tc>
        <w:tc>
          <w:tcPr>
            <w:tcW w:w="1395" w:type="dxa"/>
          </w:tcPr>
          <w:p w14:paraId="66E4F7CE" w14:textId="7E183CA3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90375D8" w14:textId="02DB3D2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CE3A93" w:rsidRDefault="31B7358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37E2A6A9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3D5750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6736A079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50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3</w:t>
              </w:r>
            </w:ins>
            <w:del w:id="51" w:author="Autor">
              <w:r w:rsidR="6CC2EA93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4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D451D05" w14:textId="32343811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F771B4F" w14:textId="1857B03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CE3A93" w:rsidRDefault="1D3FB0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6E163DDC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048A9C4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28D74B44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52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4</w:t>
              </w:r>
            </w:ins>
            <w:del w:id="53" w:author="Autor">
              <w:r w:rsidR="7E478E30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5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47DE724" w14:textId="771088EB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D192C8A" w14:textId="49F86BA3" w:rsidR="00EA45A0" w:rsidRPr="00CE3A93" w:rsidRDefault="49E101E4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Szkoleni</w:t>
            </w:r>
            <w:r w:rsidR="26E77A6C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CE3A93" w:rsidRDefault="7429733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4DA5785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74CF8E51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23AE9E50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54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5</w:t>
              </w:r>
            </w:ins>
            <w:del w:id="55" w:author="Autor">
              <w:r w:rsidR="3E116DF2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6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9D274EA" w14:textId="6ECBAD04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9DC3CEE" w14:textId="16B96AB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CE3A93" w:rsidRDefault="09BD2D0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1EDA9CE7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7612348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767CF17F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ins w:id="56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6</w:t>
              </w:r>
            </w:ins>
            <w:del w:id="57" w:author="Autor">
              <w:r w:rsidR="0C5AF406"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7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00E454E" w14:textId="02C87D48" w:rsidR="00EA45A0" w:rsidRPr="00CE3A93" w:rsidRDefault="5240159C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6E85BA45" w14:textId="288FA651" w:rsidR="00EA45A0" w:rsidRPr="00CE3A93" w:rsidRDefault="30BEF247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Lokalizacja </w:t>
            </w:r>
            <w:r w:rsidR="2AD0C2A5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CE3A93" w:rsidRDefault="4A6D426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66327518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D13798" w:rsidRPr="00CE3A93" w14:paraId="78224FB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2542328" w14:textId="12BCFE33" w:rsidR="00D13798" w:rsidRPr="00CE3A93" w:rsidRDefault="2ED4531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3</w:t>
            </w:r>
            <w:ins w:id="58" w:author="Autor">
              <w:r w:rsidR="008E43ED">
                <w:rPr>
                  <w:rFonts w:asciiTheme="minorHAnsi" w:eastAsia="Calibri" w:hAnsiTheme="minorHAnsi" w:cstheme="minorHAnsi"/>
                  <w:b/>
                  <w:bCs/>
                </w:rPr>
                <w:t>7</w:t>
              </w:r>
            </w:ins>
            <w:del w:id="59" w:author="Autor">
              <w:r w:rsidRPr="00CE3A93" w:rsidDel="008E43ED">
                <w:rPr>
                  <w:rFonts w:asciiTheme="minorHAnsi" w:eastAsia="Calibri" w:hAnsiTheme="minorHAnsi" w:cstheme="minorHAnsi"/>
                  <w:b/>
                  <w:bCs/>
                </w:rPr>
                <w:delText>8</w:delText>
              </w:r>
            </w:del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0D5AA0D" w14:textId="3768ED26" w:rsidR="00D13798" w:rsidRPr="00CE3A93" w:rsidRDefault="00D13798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1FE95325" w14:textId="413556D9" w:rsidR="00D13798" w:rsidRPr="00CE3A93" w:rsidRDefault="00D1379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Skala demonstracji determinowana budżetem</w:t>
            </w:r>
          </w:p>
        </w:tc>
        <w:tc>
          <w:tcPr>
            <w:tcW w:w="3855" w:type="dxa"/>
          </w:tcPr>
          <w:p w14:paraId="5527828A" w14:textId="0778B73C" w:rsidR="00D13798" w:rsidRPr="00CE3A93" w:rsidRDefault="00D137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</w:tcPr>
          <w:p w14:paraId="67C7D424" w14:textId="0011EF79" w:rsidR="00D13798" w:rsidRPr="00CE3A93" w:rsidRDefault="00D13798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486C01FB" w14:textId="18D9A565" w:rsidR="00FD46CB" w:rsidRPr="00841E58" w:rsidRDefault="00FD46CB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CE3A93" w:rsidRDefault="73AE6713" w:rsidP="008F17F9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Zamawiający ocen</w:t>
      </w:r>
      <w:r w:rsidR="4927F01B" w:rsidRPr="00CE3A93">
        <w:rPr>
          <w:rFonts w:eastAsia="Calibri" w:cstheme="minorHAnsi"/>
          <w:color w:val="000000" w:themeColor="text1"/>
          <w:sz w:val="22"/>
          <w:szCs w:val="22"/>
        </w:rPr>
        <w:t>i</w:t>
      </w:r>
      <w:r w:rsidRPr="00CE3A93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CE3A93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CE3A93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CE3A93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CE3A93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CE3A93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CE3A93" w:rsidRDefault="00451692" w:rsidP="008F17F9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60" w:name="_Ref57740624"/>
      <w:bookmarkEnd w:id="60"/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CE3A93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CE3A93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10BF15C0" w:rsidR="00204293" w:rsidRPr="00CE3A93" w:rsidRDefault="1092FA2A" w:rsidP="008F17F9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00CE3A93">
        <w:rPr>
          <w:rFonts w:eastAsia="Calibri"/>
          <w:noProof/>
          <w:sz w:val="22"/>
          <w:szCs w:val="22"/>
        </w:rPr>
        <w:t xml:space="preserve">Zamawiający </w:t>
      </w:r>
      <w:r w:rsidR="1C0FD672" w:rsidRPr="00CE3A93">
        <w:rPr>
          <w:rFonts w:eastAsia="Calibri"/>
          <w:noProof/>
          <w:sz w:val="22"/>
          <w:szCs w:val="22"/>
        </w:rPr>
        <w:t xml:space="preserve">dokona </w:t>
      </w:r>
      <w:r w:rsidRPr="00CE3A93">
        <w:rPr>
          <w:rFonts w:eastAsia="Calibri"/>
          <w:noProof/>
          <w:sz w:val="22"/>
          <w:szCs w:val="22"/>
        </w:rPr>
        <w:t xml:space="preserve">oceny </w:t>
      </w:r>
      <w:r w:rsidR="358437E7" w:rsidRPr="00CE3A93">
        <w:rPr>
          <w:rFonts w:eastAsia="Calibri"/>
          <w:noProof/>
          <w:sz w:val="22"/>
          <w:szCs w:val="22"/>
        </w:rPr>
        <w:t>Wniosku pod kątem</w:t>
      </w:r>
      <w:r w:rsidR="2B95ECF8" w:rsidRPr="00CE3A93">
        <w:rPr>
          <w:rFonts w:eastAsia="Calibri"/>
          <w:noProof/>
          <w:sz w:val="22"/>
          <w:szCs w:val="22"/>
        </w:rPr>
        <w:t xml:space="preserve"> </w:t>
      </w:r>
      <w:r w:rsidRPr="00CE3A93">
        <w:rPr>
          <w:rFonts w:eastAsia="Calibri"/>
          <w:noProof/>
          <w:sz w:val="22"/>
          <w:szCs w:val="22"/>
        </w:rPr>
        <w:t>Kryter</w:t>
      </w:r>
      <w:r w:rsidR="3CACCC15" w:rsidRPr="00CE3A93">
        <w:rPr>
          <w:rFonts w:eastAsia="Calibri"/>
          <w:noProof/>
          <w:sz w:val="22"/>
          <w:szCs w:val="22"/>
        </w:rPr>
        <w:t>iów</w:t>
      </w:r>
      <w:r w:rsidR="2B9DCFBD" w:rsidRPr="00CE3A93">
        <w:rPr>
          <w:rFonts w:eastAsia="Calibri"/>
          <w:noProof/>
          <w:sz w:val="22"/>
          <w:szCs w:val="22"/>
        </w:rPr>
        <w:t xml:space="preserve"> Wymagań</w:t>
      </w:r>
      <w:r w:rsidRPr="00CE3A93">
        <w:rPr>
          <w:rFonts w:eastAsia="Calibri"/>
          <w:noProof/>
          <w:sz w:val="22"/>
          <w:szCs w:val="22"/>
        </w:rPr>
        <w:t xml:space="preserve"> Konkursowy</w:t>
      </w:r>
      <w:r w:rsidR="2C1FFEB1" w:rsidRPr="00CE3A93">
        <w:rPr>
          <w:rFonts w:eastAsia="Calibri"/>
          <w:noProof/>
          <w:sz w:val="22"/>
          <w:szCs w:val="22"/>
        </w:rPr>
        <w:t>ch</w:t>
      </w:r>
      <w:r w:rsidR="2A6BEE0D" w:rsidRPr="00CE3A93">
        <w:rPr>
          <w:rFonts w:eastAsia="Calibri"/>
          <w:noProof/>
          <w:sz w:val="22"/>
          <w:szCs w:val="22"/>
        </w:rPr>
        <w:t xml:space="preserve"> </w:t>
      </w:r>
      <w:r w:rsidR="46368596" w:rsidRPr="00CE3A93">
        <w:rPr>
          <w:rFonts w:eastAsia="Calibri"/>
          <w:noProof/>
          <w:sz w:val="22"/>
          <w:szCs w:val="22"/>
        </w:rPr>
        <w:t>opisanych w</w:t>
      </w:r>
      <w:r w:rsidR="2A6BEE0D" w:rsidRPr="00CE3A93">
        <w:rPr>
          <w:rFonts w:eastAsia="Calibri"/>
          <w:noProof/>
          <w:sz w:val="22"/>
          <w:szCs w:val="22"/>
        </w:rPr>
        <w:t xml:space="preserve"> Załączniku </w:t>
      </w:r>
      <w:r w:rsidR="20BE0588" w:rsidRPr="00CE3A93">
        <w:rPr>
          <w:rFonts w:eastAsia="Calibri"/>
          <w:noProof/>
          <w:sz w:val="22"/>
          <w:szCs w:val="22"/>
        </w:rPr>
        <w:t xml:space="preserve">nr </w:t>
      </w:r>
      <w:r w:rsidR="2A6BEE0D" w:rsidRPr="00CE3A93">
        <w:rPr>
          <w:rFonts w:eastAsia="Calibri"/>
          <w:noProof/>
          <w:sz w:val="22"/>
          <w:szCs w:val="22"/>
        </w:rPr>
        <w:t>1</w:t>
      </w:r>
      <w:r w:rsidR="276A0D8C" w:rsidRPr="00CE3A93">
        <w:rPr>
          <w:rFonts w:eastAsia="Calibri"/>
          <w:noProof/>
          <w:sz w:val="22"/>
          <w:szCs w:val="22"/>
        </w:rPr>
        <w:t xml:space="preserve"> do Regulaminu. </w:t>
      </w:r>
      <w:r w:rsidR="27C503BB" w:rsidRPr="00CE3A93">
        <w:rPr>
          <w:rFonts w:eastAsia="Calibri"/>
          <w:noProof/>
          <w:sz w:val="22"/>
          <w:szCs w:val="22"/>
        </w:rPr>
        <w:t xml:space="preserve">Zamawiający w ramach oceny Wniosku pod kątem Kryteriów </w:t>
      </w:r>
      <w:r w:rsidR="62597DC6" w:rsidRPr="00CE3A93">
        <w:rPr>
          <w:rFonts w:eastAsia="Calibri"/>
          <w:noProof/>
          <w:sz w:val="22"/>
          <w:szCs w:val="22"/>
        </w:rPr>
        <w:t xml:space="preserve">Wymagań </w:t>
      </w:r>
      <w:r w:rsidR="27C503BB" w:rsidRPr="00CE3A93">
        <w:rPr>
          <w:rFonts w:eastAsia="Calibri"/>
          <w:noProof/>
          <w:sz w:val="22"/>
          <w:szCs w:val="22"/>
        </w:rPr>
        <w:t xml:space="preserve">Konkursowych będzie przyznawał punkty zgodnie z </w:t>
      </w:r>
      <w:r w:rsidR="4447AD91" w:rsidRPr="00CE3A93">
        <w:rPr>
          <w:rFonts w:eastAsia="Calibri"/>
          <w:noProof/>
          <w:sz w:val="22"/>
          <w:szCs w:val="22"/>
        </w:rPr>
        <w:t xml:space="preserve">Tabelą </w:t>
      </w:r>
      <w:r w:rsidR="7B618D1C" w:rsidRPr="00CE3A93">
        <w:rPr>
          <w:rFonts w:eastAsia="Calibri"/>
          <w:noProof/>
          <w:sz w:val="22"/>
          <w:szCs w:val="22"/>
        </w:rPr>
        <w:t>2</w:t>
      </w:r>
      <w:r w:rsidR="4447AD91" w:rsidRPr="00CE3A93">
        <w:rPr>
          <w:rFonts w:eastAsia="Calibri"/>
          <w:noProof/>
          <w:sz w:val="22"/>
          <w:szCs w:val="22"/>
        </w:rPr>
        <w:t xml:space="preserve">. </w:t>
      </w:r>
      <w:r w:rsidR="27C503BB" w:rsidRPr="00CE3A93">
        <w:rPr>
          <w:rFonts w:eastAsia="Calibri"/>
          <w:noProof/>
          <w:sz w:val="22"/>
          <w:szCs w:val="22"/>
        </w:rPr>
        <w:t>Maksymalna</w:t>
      </w:r>
      <w:r w:rsidR="3AC74A16" w:rsidRPr="00CE3A93">
        <w:rPr>
          <w:rFonts w:eastAsia="Calibri"/>
          <w:noProof/>
          <w:sz w:val="22"/>
          <w:szCs w:val="22"/>
        </w:rPr>
        <w:t xml:space="preserve"> łączna</w:t>
      </w:r>
      <w:r w:rsidR="27C503BB" w:rsidRPr="00CE3A93">
        <w:rPr>
          <w:rFonts w:eastAsia="Calibri"/>
          <w:noProof/>
          <w:sz w:val="22"/>
          <w:szCs w:val="22"/>
        </w:rPr>
        <w:t xml:space="preserve"> liczba punktów </w:t>
      </w:r>
      <w:r w:rsidR="63878D90" w:rsidRPr="00CE3A93">
        <w:rPr>
          <w:rFonts w:eastAsia="Calibri"/>
          <w:noProof/>
          <w:sz w:val="22"/>
          <w:szCs w:val="22"/>
        </w:rPr>
        <w:t xml:space="preserve">możliwych do uzyskania </w:t>
      </w:r>
      <w:r w:rsidR="72065205" w:rsidRPr="00CE3A93">
        <w:rPr>
          <w:rFonts w:eastAsia="Calibri"/>
          <w:noProof/>
          <w:sz w:val="22"/>
          <w:szCs w:val="22"/>
        </w:rPr>
        <w:t>z</w:t>
      </w:r>
      <w:r w:rsidR="607FFF09" w:rsidRPr="00CE3A93">
        <w:rPr>
          <w:rFonts w:eastAsia="Calibri"/>
          <w:noProof/>
          <w:sz w:val="22"/>
          <w:szCs w:val="22"/>
        </w:rPr>
        <w:t xml:space="preserve"> tytułu </w:t>
      </w:r>
      <w:r w:rsidR="72065205" w:rsidRPr="00CE3A93">
        <w:rPr>
          <w:rFonts w:eastAsia="Calibri"/>
          <w:noProof/>
          <w:sz w:val="22"/>
          <w:szCs w:val="22"/>
        </w:rPr>
        <w:t xml:space="preserve">Kryteriów Wymagań Konkursowych </w:t>
      </w:r>
      <w:r w:rsidR="27C503BB" w:rsidRPr="00CE3A93">
        <w:rPr>
          <w:rFonts w:eastAsia="Calibri"/>
          <w:noProof/>
          <w:sz w:val="22"/>
          <w:szCs w:val="22"/>
        </w:rPr>
        <w:t xml:space="preserve">wynosi </w:t>
      </w:r>
      <w:r w:rsidR="39D50DCD" w:rsidRPr="00CE3A93">
        <w:rPr>
          <w:rFonts w:eastAsia="Calibri"/>
          <w:b/>
          <w:bCs/>
          <w:sz w:val="22"/>
          <w:szCs w:val="22"/>
          <w:lang w:eastAsia="pl-PL"/>
        </w:rPr>
        <w:t>100</w:t>
      </w:r>
      <w:r w:rsidR="4C4B2552" w:rsidRPr="00CE3A93">
        <w:rPr>
          <w:rFonts w:eastAsia="Calibri"/>
          <w:b/>
          <w:bCs/>
          <w:sz w:val="22"/>
          <w:szCs w:val="22"/>
          <w:lang w:eastAsia="pl-PL"/>
        </w:rPr>
        <w:t xml:space="preserve">, 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przy </w:t>
      </w:r>
      <w:r w:rsidR="2D5E80B5" w:rsidRPr="00CE3A93">
        <w:rPr>
          <w:rFonts w:eastAsia="Calibri"/>
          <w:sz w:val="22"/>
          <w:szCs w:val="22"/>
          <w:lang w:eastAsia="pl-PL"/>
        </w:rPr>
        <w:t>czym,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 jeśli Wykonawca uwzględnia w Rozwiązaniu Komponent Technologiczny, maksymalna liczba punktów wynosi 10</w:t>
      </w:r>
      <w:r w:rsidR="1BB767F4" w:rsidRPr="00CE3A93">
        <w:rPr>
          <w:rFonts w:eastAsia="Calibri"/>
          <w:sz w:val="22"/>
          <w:szCs w:val="22"/>
          <w:lang w:eastAsia="pl-PL"/>
        </w:rPr>
        <w:t>1</w:t>
      </w:r>
      <w:r w:rsidR="48F5B741" w:rsidRPr="00CE3A93">
        <w:rPr>
          <w:rFonts w:eastAsia="Calibri"/>
          <w:sz w:val="22"/>
          <w:szCs w:val="22"/>
          <w:lang w:eastAsia="pl-PL"/>
        </w:rPr>
        <w:t>.</w:t>
      </w:r>
    </w:p>
    <w:p w14:paraId="5A3C1F2C" w14:textId="0AAD103D" w:rsidR="00D31482" w:rsidRPr="00841E58" w:rsidRDefault="5116A495" w:rsidP="008F17F9">
      <w:pPr>
        <w:pStyle w:val="Legenda"/>
        <w:keepNext/>
        <w:spacing w:line="259" w:lineRule="auto"/>
      </w:pPr>
      <w:bookmarkStart w:id="61" w:name="_Ref57728896"/>
      <w:r w:rsidRPr="6C9A7C89">
        <w:t xml:space="preserve">Tabela </w:t>
      </w:r>
      <w:r w:rsidR="48C9D0CF" w:rsidRPr="6C9A7C89">
        <w:t>2</w:t>
      </w:r>
      <w:bookmarkEnd w:id="61"/>
      <w:r w:rsidRPr="6C9A7C89">
        <w:t xml:space="preserve">. </w:t>
      </w:r>
      <w:r w:rsidR="1457946E" w:rsidRPr="6C9A7C89">
        <w:t xml:space="preserve">Ocena spełnienia </w:t>
      </w:r>
      <w:r w:rsidR="5C016195" w:rsidRPr="6C9A7C89">
        <w:t>Wymagań</w:t>
      </w:r>
      <w:r w:rsidRPr="6C9A7C89">
        <w:t xml:space="preserve"> Konkursow</w:t>
      </w:r>
      <w:r w:rsidR="21EEADB8" w:rsidRPr="6C9A7C89">
        <w:t>ych</w:t>
      </w:r>
      <w:r w:rsidR="5E355236" w:rsidRPr="6C9A7C89"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CE3A93" w14:paraId="31388F63" w14:textId="77777777" w:rsidTr="51D38C25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i Opis Kryterium </w:t>
            </w:r>
            <w:r w:rsidR="00D31482"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5A8C8890" w:rsidRPr="00CE3A93" w14:paraId="5F9F80F6" w14:textId="77777777" w:rsidTr="008D4023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762EC99" w14:textId="1CD1AEAF" w:rsidR="7A972D69" w:rsidRPr="00CE3A93" w:rsidRDefault="7A972D69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uto"/>
          </w:tcPr>
          <w:p w14:paraId="386B19A3" w14:textId="76B4620F" w:rsidR="0019021C" w:rsidRPr="00CE3A93" w:rsidRDefault="0019021C" w:rsidP="008F17F9">
            <w:pPr>
              <w:spacing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  <w:p w14:paraId="6C298FEB" w14:textId="4944E717" w:rsidR="0019021C" w:rsidRPr="00CE3A93" w:rsidRDefault="0019021C" w:rsidP="008F17F9">
            <w:pPr>
              <w:spacing w:before="120"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ramach kryterium ocenie podlegać będzie jak najwyższa </w:t>
            </w:r>
            <w:r w:rsidR="122EF78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Technologii.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uto"/>
          </w:tcPr>
          <w:p w14:paraId="6B667589" w14:textId="12C01693" w:rsidR="74BBD1E3" w:rsidRPr="00CE3A93" w:rsidRDefault="74BBD1E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Zamawia</w:t>
            </w:r>
            <w:r w:rsidR="3616ECB2" w:rsidRPr="00CE3A93">
              <w:rPr>
                <w:rFonts w:eastAsia="Calibri" w:cstheme="minorHAnsi"/>
                <w:sz w:val="20"/>
                <w:szCs w:val="20"/>
                <w:lang w:eastAsia="pl-PL"/>
              </w:rPr>
              <w:t>jący dokona porównania zadeklarowanych we Wniosku wartości Ekonomicznej efektywności Demonstratora Technologii do najwyższej wartości spośród złożon</w:t>
            </w:r>
            <w:r w:rsidR="505DE3B5" w:rsidRPr="00CE3A93">
              <w:rPr>
                <w:rFonts w:eastAsia="Calibri" w:cstheme="minorHAnsi"/>
                <w:sz w:val="20"/>
                <w:szCs w:val="20"/>
                <w:lang w:eastAsia="pl-PL"/>
              </w:rPr>
              <w:t>ych we Wnioskach.</w:t>
            </w:r>
          </w:p>
          <w:p w14:paraId="4C62AA7D" w14:textId="1FBFD975" w:rsidR="5A8C8890" w:rsidRPr="00CE3A93" w:rsidRDefault="5A8C88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86B43BC" w14:textId="233F38A9" w:rsidR="505DE3B5" w:rsidRPr="00CE3A93" w:rsidRDefault="505DE3B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Efektywności ekonomicznej Demonstratora Technologii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120410" w:rsidRPr="00CE3A93">
              <w:rPr>
                <w:rFonts w:eastAsia="Calibri" w:cstheme="minorHAnsi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Zamawiający przyzna punkty korzystając z niniejszego wzoru:</w:t>
            </w:r>
          </w:p>
          <w:p w14:paraId="67E58737" w14:textId="4B6D810A" w:rsidR="5A8C8890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EE=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3D5A8D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4B03EF73" w14:textId="745071A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przyznana Wnioskowi w ramach kryterium Efektywność ekonomiczna Demonstratora Technologii,</w:t>
            </w:r>
          </w:p>
          <w:p w14:paraId="4D250D2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EE8DA85" w14:textId="7203218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wartość Efektywności ekonomicznej Demonstratora Technologii we Wniosku,</w:t>
            </w:r>
          </w:p>
          <w:p w14:paraId="7D298C6E" w14:textId="3DFD6341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CD581DD" w14:textId="0BB8B84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najwyższa spośród wszystkich Wniosków wartość Efektywności ekonomicznej Demonstratora Technologii.</w:t>
            </w:r>
          </w:p>
          <w:p w14:paraId="4881991D" w14:textId="2EDBBEE9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CBD54CF" w14:textId="1BC03F78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4B8A2674" w14:textId="42FC27B6" w:rsidR="74BBD1E3" w:rsidRPr="00CE3A93" w:rsidRDefault="39F7AF98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E86B4F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3384CE8B" w14:textId="77777777" w:rsidTr="51D38C25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5E8C4B1B" w:rsidR="00AE7862" w:rsidRPr="00CE3A93" w:rsidRDefault="7A972D69" w:rsidP="008F17F9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00D43E60"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CE3A93" w:rsidRDefault="0BB69CCB" w:rsidP="008F17F9">
            <w:pPr>
              <w:spacing w:after="120"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CE3A93" w:rsidRDefault="0BB69CCB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CE3A93" w:rsidRDefault="00A2097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2136B79" w14:textId="37AA1C05" w:rsidR="00A20970" w:rsidRPr="00CE3A93" w:rsidRDefault="1421C3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</w:t>
            </w:r>
            <w:r w:rsidR="49CCAA7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5FA0F5B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35C44D8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D33F7FE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563287AA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="563287AA"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563287AA"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37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</w:t>
            </w:r>
            <w:r w:rsidR="6D96277A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23F006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44F756A" w14:textId="1401BACB" w:rsidR="00AE7862" w:rsidRPr="00CE3A93" w:rsidRDefault="00D43E60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*37</m:t>
                </m:r>
              </m:oMath>
            </m:oMathPara>
          </w:p>
          <w:p w14:paraId="375830D6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56469A" w14:textId="66F02C29" w:rsidR="00AE7862" w:rsidRPr="00CE3A93" w:rsidRDefault="59B763B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066A479" w14:textId="11781D93" w:rsidR="00AE7862" w:rsidRPr="00CE3A93" w:rsidRDefault="6B8DED77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2194506" w14:textId="15BA0987" w:rsidR="00AE7862" w:rsidRPr="00CE3A93" w:rsidRDefault="6B8DED77" w:rsidP="008F17F9">
            <w:pPr>
              <w:spacing w:line="259" w:lineRule="auto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0CE3A93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CE3A93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CE3A93" w:rsidRDefault="0BE0C97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CE3A93" w:rsidRDefault="7BDA1CC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249BCBA3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280BBD66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07DFEA7C" w:rsidR="00AE7862" w:rsidRPr="00CE3A93" w:rsidRDefault="12BA5A0C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3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CF5A171" w14:textId="77777777" w:rsidR="00AE7862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LCOH</w:t>
            </w:r>
          </w:p>
          <w:p w14:paraId="2D3D4A2A" w14:textId="7094B5BB" w:rsidR="001A60FD" w:rsidRPr="00CE3A93" w:rsidRDefault="6C949F18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CE3A93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CE3A93" w:rsidRDefault="13B75ED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CE3A93" w:rsidRDefault="60AF4B86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E6B6C1A" w:rsidR="00BF5BFD" w:rsidRPr="00CE3A93" w:rsidRDefault="00D43E6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*123</m:t>
                </m:r>
              </m:oMath>
            </m:oMathPara>
          </w:p>
          <w:p w14:paraId="193B3EC4" w14:textId="77777777" w:rsidR="00BF5BFD" w:rsidRPr="00CE3A93" w:rsidRDefault="00BF5BF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09DF0F09" w14:textId="1F798D87" w:rsidR="00BF5BFD" w:rsidRPr="00CE3A93" w:rsidRDefault="493BD6E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CE3A93" w:rsidRDefault="60AF4B86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CE3A93" w:rsidRDefault="60AF4B8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CE3A93" w:rsidRDefault="5F190B5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CE3A93" w:rsidRDefault="0A82246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5510C6C6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23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CE3A93" w14:paraId="119010D6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7FA66AD9" w:rsidR="004B05DC" w:rsidRPr="00CE3A93" w:rsidRDefault="67AA5509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4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AF687D2" w14:textId="77777777" w:rsidR="004B05DC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Dostarczanie ciepłej wody użytkowej</w:t>
            </w:r>
          </w:p>
          <w:p w14:paraId="71D765FE" w14:textId="693DAAA2" w:rsidR="001A60FD" w:rsidRPr="00CE3A93" w:rsidRDefault="0368BE01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03D9679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76A084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B6CF4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dostarczana jest ciepła woda użytkowa </w:t>
            </w:r>
            <w:r w:rsidR="2525011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systemu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2B299BDD" w:rsidR="00F70141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W ramach niniejszego Kryterium, Zamawiający dokona porównania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E0642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</w:t>
            </w:r>
            <w:r w:rsidR="60ECE8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zadeklarowanej we Wniosku </w:t>
            </w:r>
            <w:r w:rsidR="0CADA48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12A8708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12048C9C"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s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580DE0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, do 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wyższej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E5242F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deklarowanej 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wartości</w:t>
            </w:r>
            <w:r w:rsidR="2D29132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74886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5DC0771C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2AD2E48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0EAD24F7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DD26D1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5B29F706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510BEEFC" w:rsidR="00F7425C" w:rsidRPr="00CE3A93" w:rsidRDefault="59DE71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2166C1C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0D3B498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8D5789E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1DA0A21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9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5B849CC4" w:rsidRPr="00CE3A93">
              <w:rPr>
                <w:rFonts w:eastAsia="Calibri" w:cstheme="minorHAnsi"/>
                <w:sz w:val="20"/>
                <w:szCs w:val="20"/>
                <w:lang w:eastAsia="pl-PL"/>
              </w:rPr>
              <w:t>korzystając z niniejszego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51DC1422" w:rsidR="00F7425C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*9</m:t>
                </m:r>
              </m:oMath>
            </m:oMathPara>
          </w:p>
          <w:p w14:paraId="1C835F6B" w14:textId="67518F4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CE3A93" w:rsidRDefault="77C9EDE4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1E331691" w:rsidR="00F7425C" w:rsidRPr="00CE3A93" w:rsidRDefault="7858935F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7F0077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3378E43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34573525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2F091F94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4EF1FEC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CF89E6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6C11B104" w:rsidR="00F7425C" w:rsidRPr="00CE3A93" w:rsidRDefault="7858935F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260EB087" w:rsidRPr="00CE3A93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4D663AE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F6A6C3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22DD2F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77E05BC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41AC33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4D29B8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CE3A93" w:rsidRDefault="0AD03077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525F80B3" w:rsidR="004B05DC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9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4741CA2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78B253B7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34D92B38" w:rsidR="00AE7862" w:rsidRPr="00CE3A93" w:rsidRDefault="63066C0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5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CEA9A8B" w14:textId="41C83A39" w:rsidR="00AE7862" w:rsidRPr="00CE3A93" w:rsidRDefault="7DAA6753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3E3A77A" w:rsidR="008B3A8B" w:rsidRPr="00CE3A93" w:rsidRDefault="06D1040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4DE956D3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5AA5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4AD04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023944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B6408E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184F84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072E81F1" w:rsidR="00741109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3EC858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37AA39B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A1B17A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3F8C92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83DF7C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0B714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2BAB34C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63613388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66F1369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56FD3677" w:rsidRPr="00CE3A93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8A5E68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8C7690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6E0B5F3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BB843EA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25E77ECE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CE3A93" w:rsidRDefault="0074110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740BE783" w:rsidR="00741109" w:rsidRPr="00CE3A93" w:rsidRDefault="5A9F987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340A58E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29F4A75F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1B08C5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17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4D817C7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058FE75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07BD76B1" w:rsidR="00D529E5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*17</m:t>
                </m:r>
              </m:oMath>
            </m:oMathPara>
          </w:p>
          <w:p w14:paraId="6A37358F" w14:textId="4E079101" w:rsidR="00741109" w:rsidRPr="00CE3A93" w:rsidRDefault="00D529E5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CE3A93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CE3A93" w:rsidRDefault="1BEA64C9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1941BF94" w:rsidR="00741109" w:rsidRPr="00CE3A93" w:rsidRDefault="75BCB352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9197D2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0A866CAE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70399A4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030FDAD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695C6A7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4E64597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04484A82" w:rsidR="00AE7862" w:rsidRPr="00CE3A93" w:rsidRDefault="75BCB352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2DA91071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20F7A227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6D1982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7F2C1CB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D5570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7DE8924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CE3A93" w:rsidRDefault="64081F73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2F91C9BC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17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CE3A93" w14:paraId="121143FC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06F4FB8E" w:rsidR="001A5EBE" w:rsidRPr="00CE3A93" w:rsidRDefault="6C7D472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6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ABA283B" w14:textId="72F2AD7E" w:rsidR="001A5EBE" w:rsidRPr="00CE3A93" w:rsidRDefault="0F4D6F66" w:rsidP="008F17F9">
            <w:pPr>
              <w:spacing w:line="259" w:lineRule="auto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</w:t>
            </w:r>
            <w:r w:rsidR="001A5EBE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1A5A1919" w:rsidR="001A5EBE" w:rsidRPr="00CE3A93" w:rsidRDefault="2ADC856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Deklaracja Wnioskodawcy będzie oceniana wyłącznie na etapie selekcji Wniosków. Dla celów oceny Wyników Prac Etapu I, Wykonawca otrzyma w niniejszym kryterium maksymalną ocenę, tj. </w:t>
            </w:r>
            <w:r w:rsidR="23A6F08C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pkt.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CE3A93" w:rsidRDefault="001A5EBE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CE3A93" w:rsidRDefault="005E4ED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CE3A93" w:rsidRDefault="001A5EBE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16F18F7" w14:textId="41115E64" w:rsidR="001A5EBE" w:rsidRPr="00CE3A93" w:rsidRDefault="005E4ED0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</m:t>
                  </m:r>
                </m:sub>
              </m:sSub>
            </m:oMath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przyznanych Wnioskowi w ramach Kryterium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42B79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D5614D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CE3A93" w:rsidRDefault="005E4ED0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CE3A93" w:rsidRDefault="005E4ED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525F05C2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13FB13DA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226CBEBE" w:rsidR="001A5EBE" w:rsidRPr="00CE3A93" w:rsidRDefault="6E64A8F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7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6658318" w14:textId="0DECEFEB" w:rsidR="001A5EBE" w:rsidRPr="00CE3A93" w:rsidRDefault="0846DAB5" w:rsidP="008F17F9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6BE29817" w:rsidR="001A5EBE" w:rsidRPr="00CE3A93" w:rsidRDefault="284CB97D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22A267B2" w:rsidRPr="00CE3A93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="006B7C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>pkt.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2EDE7F2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093" w:type="dxa"/>
          </w:tcPr>
          <w:p w14:paraId="4B5E597C" w14:textId="270B95CC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CE3A93" w:rsidRDefault="00C87B8B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6EF18996" w:rsidR="00C87B8B" w:rsidRPr="00CE3A93" w:rsidRDefault="005E4ED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AF40170" w14:textId="77777777" w:rsidR="00C87B8B" w:rsidRPr="00CE3A93" w:rsidRDefault="00C87B8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2DE82152" w14:textId="79683B71" w:rsidR="00C87B8B" w:rsidRPr="00CE3A93" w:rsidRDefault="005E4ED0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II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CE3A93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CE3A93" w:rsidRDefault="005E4ED0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bad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CE3A93" w:rsidRDefault="005E4ED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min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5F2CEA34" w:rsidR="001A5EBE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524BD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7DCBDD28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5921B8F0" w:rsidR="001A5EBE" w:rsidRPr="00CE3A93" w:rsidRDefault="09965DA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lastRenderedPageBreak/>
              <w:t>8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137304F9" w14:textId="6F06171B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62" w:name="_Hlk69672890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Wyników Prac B+R w ramach Komponentu Technologicznego</w:t>
            </w:r>
          </w:p>
          <w:bookmarkEnd w:id="62"/>
          <w:p w14:paraId="1E86D0D2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>Udział w Przychodzie z Komercjalizacji Wyników Prac B+R w ramach Komponentu Technologicznego.</w:t>
            </w:r>
          </w:p>
          <w:p w14:paraId="15BAD0EE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ramach Komponentu Technologicznego ponad minimalne 0,5%, spośród wszystkich Wniosków. </w:t>
            </w:r>
          </w:p>
          <w:p w14:paraId="76EC777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8B0EEF8" w14:textId="29A2811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CE3A93" w:rsidRDefault="005E4ED0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55D5071" w14:textId="1EA1B750" w:rsidR="001A5EBE" w:rsidRPr="00CE3A93" w:rsidRDefault="00D529E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67E3BF43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72D60BB" w14:textId="7C57A2D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B0B72B4" w14:textId="02A1C78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30CB25C" w14:textId="13709A6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minimalne 0,5%, zadeklarowany w badanym Wniosku danego Wnioskodawcy.</w:t>
            </w:r>
          </w:p>
          <w:p w14:paraId="28E175D2" w14:textId="6D9D495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04F3FAD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1A7C0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620AA18E" w14:textId="5233314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7DC0A62D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0,5</w:t>
            </w:r>
            <w:r w:rsidR="1FD17CD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38FE77F8" w14:textId="77777777" w:rsidTr="51D38C25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62B40821" w:rsidR="001A5EBE" w:rsidRPr="00CE3A93" w:rsidRDefault="7EA840B0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9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D25073B" w14:textId="288A963E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63" w:name="_Hlk69672873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Technologii Zależnych w ramach Komponentu Technologicznego</w:t>
            </w:r>
          </w:p>
          <w:bookmarkEnd w:id="63"/>
          <w:p w14:paraId="22C6DC39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CE3A93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7838CE0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6F39A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2FA8B687" w:rsidR="001A5EBE" w:rsidRPr="00CE3A93" w:rsidRDefault="19C58C98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</w:t>
            </w:r>
            <w:r w:rsidR="5DFAB626" w:rsidRPr="00CE3A93">
              <w:rPr>
                <w:rFonts w:eastAsia="Calibri" w:cstheme="minorHAnsi"/>
                <w:sz w:val="20"/>
                <w:szCs w:val="20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048FCA2" w14:textId="49EA233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CE3A93" w:rsidRDefault="005E4ED0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C464B8F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7FCD61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B8EFE4" w14:textId="44E8FD69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Komponentu Technologicznego ponad minimalne 0,5%, spośród wszystkich Wniosków,</w:t>
            </w:r>
          </w:p>
          <w:p w14:paraId="669EEB1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9AE81B6" w14:textId="6DCC7DF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72DE07E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7B079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36B31C9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766F1907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5191AF3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44B8D042" w14:textId="77777777" w:rsidTr="51D38C25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CE3A93" w:rsidRDefault="001A5EBE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CE3A93" w:rsidRDefault="001A5EBE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2F6DA61E" w:rsidR="001A5EBE" w:rsidRPr="00CE3A93" w:rsidRDefault="1118857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101</w:t>
            </w:r>
            <w:r w:rsidR="300E5D6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107171AF" w14:textId="77777777" w:rsidR="00BA4F89" w:rsidRPr="00841E58" w:rsidRDefault="00BA4F89" w:rsidP="008F17F9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008F17F9">
      <w:pPr>
        <w:spacing w:line="259" w:lineRule="auto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11710EA1" w14:textId="1C8A93EF" w:rsidR="262056B3" w:rsidRPr="00841E58" w:rsidRDefault="205E6C56" w:rsidP="008F17F9">
      <w:pPr>
        <w:spacing w:after="160" w:line="259" w:lineRule="auto"/>
        <w:jc w:val="both"/>
        <w:rPr>
          <w:rFonts w:eastAsia="Calibri"/>
          <w:noProof/>
          <w:sz w:val="22"/>
          <w:szCs w:val="22"/>
        </w:rPr>
      </w:pPr>
      <w:r w:rsidRPr="4F4F658F">
        <w:rPr>
          <w:rFonts w:eastAsia="Calibr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25A152CF" w:rsidRPr="4F4F658F">
        <w:rPr>
          <w:rFonts w:eastAsia="Calibri"/>
          <w:noProof/>
          <w:sz w:val="22"/>
          <w:szCs w:val="22"/>
        </w:rPr>
        <w:t xml:space="preserve"> oraz na podst</w:t>
      </w:r>
      <w:r w:rsidR="24F545B5" w:rsidRPr="4F4F658F">
        <w:rPr>
          <w:rFonts w:eastAsia="Calibri"/>
          <w:noProof/>
          <w:sz w:val="22"/>
          <w:szCs w:val="22"/>
        </w:rPr>
        <w:t>a</w:t>
      </w:r>
      <w:r w:rsidR="25A152CF" w:rsidRPr="4F4F658F">
        <w:rPr>
          <w:rFonts w:eastAsia="Calibri"/>
          <w:noProof/>
          <w:sz w:val="22"/>
          <w:szCs w:val="22"/>
        </w:rPr>
        <w:t>wie informacji przedstawionych w Załączniku nr 3 do Regulaminu</w:t>
      </w:r>
      <w:r w:rsidRPr="4F4F658F">
        <w:rPr>
          <w:rFonts w:eastAsia="Calibr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54C2313B" w:rsidRPr="4F4F658F">
        <w:rPr>
          <w:rFonts w:eastAsia="Calibri"/>
          <w:noProof/>
          <w:sz w:val="22"/>
          <w:szCs w:val="22"/>
        </w:rPr>
        <w:t>3</w:t>
      </w:r>
      <w:r w:rsidRPr="4F4F658F">
        <w:rPr>
          <w:rFonts w:eastAsia="Calibr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F263CF">
        <w:rPr>
          <w:rFonts w:eastAsia="Calibri"/>
          <w:b/>
          <w:bCs/>
          <w:sz w:val="20"/>
          <w:szCs w:val="20"/>
          <w:lang w:eastAsia="pl-PL"/>
        </w:rPr>
        <w:t>100</w:t>
      </w:r>
      <w:r w:rsidRPr="4F4F658F">
        <w:rPr>
          <w:rFonts w:eastAsia="Calibri"/>
          <w:b/>
          <w:bCs/>
          <w:sz w:val="20"/>
          <w:szCs w:val="20"/>
          <w:lang w:eastAsia="pl-PL"/>
        </w:rPr>
        <w:t>.</w:t>
      </w:r>
    </w:p>
    <w:p w14:paraId="7C010FC0" w14:textId="77777777" w:rsidR="004A37CF" w:rsidRPr="00841E58" w:rsidRDefault="004A37CF" w:rsidP="008F17F9">
      <w:pPr>
        <w:spacing w:line="259" w:lineRule="auto"/>
        <w:rPr>
          <w:rFonts w:cstheme="minorHAnsi"/>
          <w:sz w:val="22"/>
        </w:rPr>
      </w:pPr>
    </w:p>
    <w:p w14:paraId="59FB7EC0" w14:textId="13066856" w:rsidR="006D1926" w:rsidRPr="00841E58" w:rsidRDefault="006D1926" w:rsidP="008F17F9">
      <w:pPr>
        <w:pStyle w:val="Legenda"/>
        <w:keepNext/>
        <w:spacing w:line="259" w:lineRule="auto"/>
        <w:rPr>
          <w:rFonts w:cstheme="minorHAnsi"/>
        </w:rPr>
      </w:pPr>
      <w:bookmarkStart w:id="64" w:name="_Ref57740628"/>
      <w:r w:rsidRPr="00841E58">
        <w:rPr>
          <w:rFonts w:cstheme="minorHAnsi"/>
        </w:rPr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64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CE3A93" w14:paraId="0C3EB29C" w14:textId="77777777" w:rsidTr="131D491F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CE3A93" w:rsidRDefault="004A1002" w:rsidP="008F17F9">
            <w:pPr>
              <w:spacing w:line="259" w:lineRule="auto"/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CE3A93" w:rsidRDefault="00E74AD0" w:rsidP="008F17F9">
            <w:pPr>
              <w:spacing w:line="259" w:lineRule="auto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CE3A93" w:rsidRDefault="14D6AD6B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CE3A93" w:rsidRDefault="776D758C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CE3A93" w14:paraId="45F39ED7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14C42DB7" w:rsidR="00207AD5" w:rsidRPr="00CE3A93" w:rsidRDefault="09CE6BF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Opis koncepcyjny planowanej Technologii </w:t>
            </w:r>
            <w:r w:rsidR="53B2A43E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Elektroc</w:t>
            </w: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iepłowni </w:t>
            </w:r>
          </w:p>
          <w:p w14:paraId="442B2743" w14:textId="5A37DF93" w:rsidR="00207AD5" w:rsidRPr="00CE3A93" w:rsidRDefault="00207AD5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CE3A93" w:rsidRDefault="6BA2E22E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CE3A93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CE3A93" w:rsidRDefault="32D17673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CE3A93" w:rsidRDefault="3D7BB421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43BB5A74" w14:textId="0EF081C8" w:rsidR="247FA8D2" w:rsidRPr="00CE3A93" w:rsidRDefault="74C30DB6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Osiągnięcie 100% Udziału Odnawialnych Źródeł Energii w Demonstratorze Technologii</w:t>
            </w:r>
          </w:p>
          <w:p w14:paraId="761991FB" w14:textId="4C78968E" w:rsidR="083A8E9E" w:rsidRPr="00CE3A93" w:rsidRDefault="083A8E9E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Zgodność ze strategią energetyczno-klimatyczną Polski, w szczególności z uwzględnieniem technologii wodorowych</w:t>
            </w:r>
            <w:r w:rsidR="3C0675B9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BF18CCB" w14:textId="77612C8D" w:rsidR="5411FE3F" w:rsidRPr="00CE3A93" w:rsidRDefault="1EFFDE17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5411FE3F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ogeneracja  realizowana w 100% OZE z wykorzystaniem Biogazu lub wodoru OZE, lub innych równoważnych mieszczących się w formule Europejskiego Zielonego Ładu, tj. służących bardziej efektywnemu wykorzystaniu zasobów dzięki przejściu na czystą gospodarkę o </w:t>
            </w:r>
            <w:r w:rsidR="5411FE3F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obiegu zamkniętym, </w:t>
            </w:r>
            <w:r w:rsidR="695117DB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tworzeni</w:t>
            </w:r>
            <w:r w:rsidR="4A26CB01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695117DB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zamkniętych obiegów surowców</w:t>
            </w:r>
            <w:r w:rsidR="4B04E4A6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  <w:r w:rsidR="695117DB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w tym surowców biogennych, </w:t>
            </w:r>
            <w:r w:rsidR="5411FE3F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przeciwdziałaniu utracie różnorodności biologicznej i zmniejszeniu poziomu zanieczyszczeń.</w:t>
            </w:r>
          </w:p>
          <w:p w14:paraId="3795977E" w14:textId="71BC4F69" w:rsidR="1A42E8F7" w:rsidRPr="00CE3A93" w:rsidRDefault="15300C3D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7F8DBD8D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39CD9FD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7508BCA4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097E49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E7DD67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postawionych w </w:t>
            </w:r>
            <w:r w:rsidR="485BBC8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przedsięwzięciu</w:t>
            </w:r>
            <w:r w:rsidR="61041AD6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CE3A93" w:rsidRDefault="542ED745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Prostota</w:t>
            </w:r>
            <w:r w:rsidR="721F5BA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482B660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CE3A93" w:rsidRDefault="7C1DC42F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29E3CE3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6EA536E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CE3A93" w:rsidRDefault="2B09E302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56D759E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CE3A93" w:rsidRDefault="65140E58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48D2406D" w:rsidR="6445FDF8" w:rsidRPr="00CE3A93" w:rsidRDefault="34BD908F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001E2E6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minimalizacji ryz</w:t>
            </w:r>
            <w:r w:rsidR="578CC631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1E2E6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297B428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297B428F" w:rsidRPr="6E3C14F4">
              <w:rPr>
                <w:color w:val="000000" w:themeColor="text1"/>
                <w:sz w:val="20"/>
                <w:szCs w:val="20"/>
              </w:rPr>
              <w:t>związanych z produkcją i eksploatacją Technologii</w:t>
            </w:r>
          </w:p>
          <w:p w14:paraId="23BEA270" w14:textId="52F6E9A1" w:rsidR="7A323917" w:rsidRPr="00CE3A93" w:rsidRDefault="71950AF6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6E3C14F4">
              <w:rPr>
                <w:color w:val="000000" w:themeColor="text1"/>
                <w:sz w:val="20"/>
                <w:szCs w:val="20"/>
              </w:rPr>
              <w:t xml:space="preserve">Oraz inne </w:t>
            </w:r>
            <w:r w:rsidR="343FE882" w:rsidRPr="6E3C14F4">
              <w:rPr>
                <w:color w:val="000000" w:themeColor="text1"/>
                <w:sz w:val="20"/>
                <w:szCs w:val="20"/>
              </w:rPr>
              <w:t>adekwatne do wymagania</w:t>
            </w:r>
            <w:r w:rsidR="42DF2E09" w:rsidRPr="6E3C14F4">
              <w:rPr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CE3A93" w:rsidRDefault="6E9833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CE3A93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CE3A93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CE3A93" w:rsidRDefault="487D6395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CE3A93" w:rsidRDefault="50A005A5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CE3A93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CE3A93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 xml:space="preserve">Przedsięwzięcia, stanu techniki i wiedzy, tj. w stopniu niższym niż standardowy, ale wyższym niż minimalny, jaki może być uznany za zgodny z istniejącym stanem wiedzy ekonomicznej, naukowej </w:t>
            </w:r>
            <w:r w:rsidR="4140D711" w:rsidRPr="00CE3A93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CE3A93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01FA5959" w:rsidR="487D6395" w:rsidRPr="00CE3A93" w:rsidRDefault="6E98332F" w:rsidP="6E3C14F4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3C14F4">
              <w:rPr>
                <w:rFonts w:eastAsia="Calibri"/>
                <w:sz w:val="20"/>
                <w:szCs w:val="20"/>
              </w:rPr>
              <w:t xml:space="preserve">0 – w przypadku, gdy zaproponowane rozwiązanie w sposób </w:t>
            </w:r>
            <w:r w:rsidRPr="6E3C14F4">
              <w:rPr>
                <w:rFonts w:eastAsia="Calibri"/>
                <w:b/>
                <w:bCs/>
                <w:sz w:val="20"/>
                <w:szCs w:val="20"/>
              </w:rPr>
              <w:t xml:space="preserve">niedostateczny (nieakceptowalny) </w:t>
            </w:r>
            <w:r w:rsidRPr="6E3C14F4">
              <w:rPr>
                <w:rFonts w:eastAsia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6E3C14F4">
              <w:rPr>
                <w:rFonts w:eastAsia="Calibri"/>
                <w:sz w:val="20"/>
                <w:szCs w:val="20"/>
              </w:rPr>
              <w:t>i</w:t>
            </w:r>
            <w:r w:rsidRPr="6E3C14F4">
              <w:rPr>
                <w:rFonts w:eastAsia="Calibri"/>
                <w:sz w:val="20"/>
                <w:szCs w:val="20"/>
              </w:rPr>
              <w:t xml:space="preserve"> technicznej</w:t>
            </w:r>
            <w:r w:rsidR="705D56F1" w:rsidRPr="6E3C14F4">
              <w:rPr>
                <w:rFonts w:eastAsia="Calibri"/>
                <w:sz w:val="20"/>
                <w:szCs w:val="20"/>
              </w:rPr>
              <w:t xml:space="preserve"> i/lub nie spełnia </w:t>
            </w:r>
            <w:r w:rsidR="674EC40A" w:rsidRPr="6E3C14F4">
              <w:rPr>
                <w:rFonts w:eastAsia="Calibri"/>
                <w:sz w:val="20"/>
                <w:szCs w:val="20"/>
              </w:rPr>
              <w:t>aspektu opisanego w punkcie e) niniejszego Wymagania Jakościowego</w:t>
            </w:r>
          </w:p>
          <w:p w14:paraId="25B5EA1B" w14:textId="7E36E41A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CE3A93" w:rsidRDefault="3A1F0EA6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18E4E16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15B31DD9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CE3A93" w:rsidRDefault="03353200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CE3A93" w:rsidRDefault="461CAB1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CE3A93" w:rsidRDefault="172D80FC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376D648B" w:rsidR="7B19E1E3" w:rsidRPr="00CE3A93" w:rsidRDefault="5E0A25B1" w:rsidP="008F17F9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CE3A93">
              <w:rPr>
                <w:rFonts w:eastAsia="Calibri" w:cstheme="minorHAnsi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CE3A93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CE3A93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="6BDB39FB" w:rsidRPr="00CE3A93">
              <w:rPr>
                <w:rFonts w:eastAsia="Calibri" w:cstheme="minorHAnsi"/>
                <w:sz w:val="20"/>
                <w:szCs w:val="20"/>
              </w:rPr>
              <w:t>, na podstawie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307C8BCF" w14:textId="1E907C9F" w:rsidR="5E0A25B1" w:rsidRPr="00CE3A93" w:rsidRDefault="37270CD0" w:rsidP="008F17F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zestawieni</w:t>
            </w:r>
            <w:r w:rsidR="340D23D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a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koniecznych do przeprowadzenia czynności, </w:t>
            </w:r>
          </w:p>
          <w:p w14:paraId="394F8C89" w14:textId="4C77612B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wykaz</w:t>
            </w:r>
            <w:r w:rsidR="2A444F6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wszystkich zgód, pozwoleń oraz innych dokumentów formalno-prawnych koniecznych dla przeprowadzania budowy Demonstratora Technologii</w:t>
            </w:r>
          </w:p>
          <w:p w14:paraId="4A1C5259" w14:textId="28098F1F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działa</w:t>
            </w:r>
            <w:r w:rsidR="2F6699F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ń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podjął Wnioskodawca w celu ich pozyskania,</w:t>
            </w:r>
          </w:p>
          <w:p w14:paraId="7E961A89" w14:textId="3328ACEE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dokument</w:t>
            </w:r>
            <w:r w:rsidR="0C9B2DF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formalno-prawn</w:t>
            </w:r>
            <w:r w:rsidR="43191A6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już pozyskał,</w:t>
            </w:r>
          </w:p>
          <w:p w14:paraId="685B654D" w14:textId="06A6DBE0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jeśli dla wybudowania Demonstratora Technologii konieczne jest pozyskanie decyzji o środowiskowych uwarunkowaniach Zamawiający wymaga przedstawienia uzasadnienia realności pozyskania decyzji w terminie koniecznym dla realizacji Przedsięwzięcia, </w:t>
            </w:r>
          </w:p>
          <w:p w14:paraId="76946FEF" w14:textId="3636E054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przewidywan</w:t>
            </w:r>
            <w:r w:rsidR="3EE4B1E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20FA6D1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577B739B" w14:textId="16289F8B" w:rsidR="51D38C25" w:rsidRPr="00CE3A93" w:rsidRDefault="51D38C25" w:rsidP="008F17F9">
            <w:p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92EE669" w14:textId="10AC2DA8" w:rsidR="3E358142" w:rsidRPr="00CE3A93" w:rsidRDefault="3E35814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CE3A93" w:rsidRDefault="3E35814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6EEF5EE9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</w:t>
            </w:r>
            <w:r w:rsidR="64CEEA46" w:rsidRPr="00CE3A93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7018F07A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CE3A93" w:rsidRDefault="172D80FC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CE3A93" w:rsidRDefault="6A0008F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78A73BE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CE3A93" w14:paraId="6125887D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CE3A93" w:rsidRDefault="4C0C70DE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07CE5E74" w:rsidR="4C0C70DE" w:rsidRPr="00CE3A93" w:rsidRDefault="6C831AEB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Dostosowanie się do zmian na rynku energii i ciepła</w:t>
            </w:r>
            <w:r w:rsidR="12EDE7F2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2CC57265" w:rsidR="516B5C54" w:rsidRPr="00CE3A93" w:rsidRDefault="516B5C54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 xml:space="preserve"> mając na uwadze potrzebę </w:t>
            </w:r>
            <w:r w:rsidR="4A19E766" w:rsidRPr="00CE3A93">
              <w:rPr>
                <w:rFonts w:eastAsia="Calibri" w:cstheme="minorHAnsi"/>
                <w:sz w:val="20"/>
                <w:szCs w:val="20"/>
              </w:rPr>
              <w:t xml:space="preserve">właściwego i skutecznego 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>dostosowania w przyszłości Technologii Demonstratora do pojawiających się dynamicznych zmian na rynku energii i ciepła</w:t>
            </w:r>
            <w:r w:rsidR="79CDD56E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dokona oceny wypełnienia Wymagania Jakościowego</w:t>
            </w:r>
            <w:r w:rsidR="34C259D9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biorąc pod uwagę </w:t>
            </w:r>
            <w:r w:rsidR="518E665F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130A2B6F" w:rsidR="516B5C54" w:rsidRPr="00CE3A93" w:rsidRDefault="130E45D3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zmniejszenia się zapotrzebowania na ciepło ze względu na termomodernizację budynków w kontekście Strategii na rzecz Fali Renowacji z dn. 14.10.2020r.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881A4C9" w14:textId="74041815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potrzeby wsparcia działań budujących konkurencyjność systemów ciepła sieciowego,</w:t>
            </w:r>
          </w:p>
          <w:p w14:paraId="61C18119" w14:textId="7B356D17" w:rsidR="516B5C54" w:rsidRPr="00CE3A93" w:rsidRDefault="2FE3AF69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CE3A93">
              <w:rPr>
                <w:rFonts w:eastAsia="Calibri" w:cstheme="minorHAnsi"/>
                <w:sz w:val="20"/>
                <w:szCs w:val="20"/>
              </w:rPr>
              <w:t xml:space="preserve"> wykorzystania energii z OZE</w:t>
            </w:r>
          </w:p>
          <w:p w14:paraId="6658F67D" w14:textId="40D3CBC2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zmiana liczby odbiorców,</w:t>
            </w:r>
          </w:p>
          <w:p w14:paraId="2B908270" w14:textId="25BC37EC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oczekiwanie wprowadzenia nowego rodzaju usług (np. chłód użytkowy).</w:t>
            </w:r>
          </w:p>
          <w:p w14:paraId="09210669" w14:textId="10AC2DA8" w:rsidR="2497DE52" w:rsidRPr="00CE3A93" w:rsidRDefault="2497DE5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CE3A93" w:rsidRDefault="2497DE5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46F99181" w:rsidR="2497DE52" w:rsidRPr="00CE3A93" w:rsidRDefault="3E1979D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zakresie </w:t>
            </w:r>
            <w:r w:rsidR="799FAE74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jaki jest możliwy w zakresie </w:t>
            </w:r>
            <w:r w:rsidR="2E1539E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5CE33E2" w14:textId="39CBD6C2" w:rsidR="4E7D4C5E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techniki i wiedzy, tj. w stopniu niższym niż minimalny stopień, jaki jest możliwy w zakresie</w:t>
            </w:r>
            <w:r w:rsidR="6CEC1437" w:rsidRPr="00CE3A93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CE3A93" w:rsidRDefault="3CACD1D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BA5147" w:rsidRPr="00CE3A93" w14:paraId="26B367F6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CE3A93" w:rsidRDefault="0F051130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CE3A93" w:rsidRDefault="3CE23EA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CE3A93" w:rsidRDefault="00207AD5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CE3A93" w:rsidRDefault="357466EC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CE3A93" w:rsidRDefault="71F14408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CE3A93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CE3A93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CE3A93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CE3A93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CE3A93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CE3A93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66A66ECF" w:rsidR="00207AD5" w:rsidRPr="00CE3A93" w:rsidRDefault="1A4C10D0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0F54EEE8" w:rsidRPr="00CE3A93">
              <w:rPr>
                <w:rFonts w:eastAsia="Calibri" w:cstheme="minorHAnsi"/>
                <w:sz w:val="20"/>
                <w:szCs w:val="20"/>
              </w:rPr>
              <w:t>nnowacyjności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dla sukcesu rynkowego rezultatu </w:t>
            </w:r>
            <w:r w:rsidR="447A51C9" w:rsidRPr="00CE3A93">
              <w:rPr>
                <w:rFonts w:eastAsia="Calibri" w:cstheme="minorHAnsi"/>
                <w:sz w:val="20"/>
                <w:szCs w:val="20"/>
              </w:rPr>
              <w:t>przedsięwzięcia</w:t>
            </w:r>
            <w:r w:rsidR="26100C24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CE3A93" w:rsidRDefault="4ABA14B1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CE3A93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CE3A93" w:rsidRDefault="6D73B043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CE3A93" w:rsidRDefault="1DC5AE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CE3A93" w:rsidRDefault="1DC5AE2F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19F5EDC4" w:rsidR="0608E7EF" w:rsidRPr="00CE3A93" w:rsidRDefault="12D9DB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 w przypadku, gdy zaproponowane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680C9C13" w14:textId="36D87509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CE3A93" w:rsidRDefault="00207AD5" w:rsidP="008F17F9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CE3A93" w:rsidRDefault="58AF3A1C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68DD8F2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45089A8E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CE3A93" w:rsidRDefault="767854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Replikowalność </w:t>
            </w:r>
            <w:r w:rsidR="73828499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CE3A93" w:rsidRDefault="004A37CF" w:rsidP="008F17F9">
            <w:pPr>
              <w:spacing w:line="259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CE3A93" w:rsidRDefault="32A6EEED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CE3A93" w:rsidRDefault="004A37C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CE3A93" w:rsidRDefault="444728F5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CE3A93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CE3A93">
              <w:rPr>
                <w:rFonts w:cstheme="minorHAnsi"/>
                <w:sz w:val="20"/>
                <w:szCs w:val="20"/>
              </w:rPr>
              <w:t>,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0AAF47A1" w:rsidR="004A37CF" w:rsidRPr="00CE3A93" w:rsidRDefault="3449C84D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uciążliwość </w:t>
            </w:r>
            <w:r w:rsidR="678BB003" w:rsidRPr="00CE3A93">
              <w:rPr>
                <w:rFonts w:cstheme="minorHAnsi"/>
                <w:sz w:val="20"/>
                <w:szCs w:val="20"/>
              </w:rPr>
              <w:t>zapachow</w:t>
            </w:r>
            <w:r w:rsidR="3960DF2D" w:rsidRPr="00CE3A93">
              <w:rPr>
                <w:rFonts w:cstheme="minorHAnsi"/>
                <w:sz w:val="20"/>
                <w:szCs w:val="20"/>
              </w:rPr>
              <w:t>ą</w:t>
            </w:r>
            <w:r w:rsidR="678BB003"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45FD3153" w:rsidR="004A37CF" w:rsidRPr="00CE3A93" w:rsidRDefault="4B1C3619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681E22CB" w:rsidRPr="00CE3A93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CE3A93">
              <w:rPr>
                <w:rFonts w:cstheme="minorHAnsi"/>
                <w:sz w:val="20"/>
                <w:szCs w:val="20"/>
              </w:rPr>
              <w:t>systemów ciepłowniczych</w:t>
            </w:r>
            <w:r w:rsidR="4BD3BDF9" w:rsidRPr="00CE3A93">
              <w:rPr>
                <w:rFonts w:cstheme="minorHAnsi"/>
                <w:sz w:val="20"/>
                <w:szCs w:val="20"/>
              </w:rPr>
              <w:t xml:space="preserve"> i elektrociepłowniczych</w:t>
            </w:r>
            <w:r w:rsidRPr="00CE3A93">
              <w:rPr>
                <w:rFonts w:cstheme="minorHAnsi"/>
                <w:sz w:val="20"/>
                <w:szCs w:val="20"/>
              </w:rPr>
              <w:t xml:space="preserve"> w Polsce, biorąc pod uwagę uwarunkowania lokalne i konfigurację urządzeń, </w:t>
            </w:r>
          </w:p>
          <w:p w14:paraId="3C9E5E16" w14:textId="07EDD1F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składowych Technologii (urządzeń) na rynku,</w:t>
            </w:r>
            <w:r w:rsidR="65DE5D11"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CE3A93">
              <w:rPr>
                <w:rFonts w:cstheme="minorHAnsi"/>
                <w:sz w:val="20"/>
                <w:szCs w:val="20"/>
              </w:rPr>
              <w:t>ą</w:t>
            </w:r>
            <w:r w:rsidRPr="00CE3A93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CE3A93" w:rsidRDefault="768798E1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CE3A93" w:rsidRDefault="004A37C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CE3A93" w:rsidRDefault="516AA4D0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CE3A93" w:rsidRDefault="42D9DA7C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zgodnie z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istniejącym stanem wiedzy, ekonomicznej, naukowej i technicznej.</w:t>
            </w:r>
          </w:p>
          <w:p w14:paraId="17B0B202" w14:textId="34F51E46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CE3A93">
              <w:rPr>
                <w:rFonts w:eastAsia="Calibri" w:cstheme="minorHAnsi"/>
                <w:sz w:val="20"/>
                <w:szCs w:val="20"/>
              </w:rPr>
              <w:t>), odpowiada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CE3A93" w:rsidRDefault="004A37CF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CE3A93" w:rsidRDefault="2E85F1E8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5C3B5BE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CE3A93" w14:paraId="5CBE8288" w14:textId="77777777" w:rsidTr="131D491F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CE3A93" w:rsidRDefault="11F22BFA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CE3A93" w:rsidRDefault="0FA2DE60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CE3A93" w:rsidRDefault="6108FC98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CE3A93" w:rsidRDefault="746219E9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CE3A93" w:rsidRDefault="6E8BBAA1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lastRenderedPageBreak/>
              <w:t>lub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CE3A93" w:rsidRDefault="20544C52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doświadczenie techniczne,</w:t>
            </w:r>
          </w:p>
          <w:p w14:paraId="1CC0B2F1" w14:textId="7AAD5E28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1BBF47FD" w14:textId="543C5805" w:rsidR="00C321C3" w:rsidRPr="00CE3A93" w:rsidRDefault="20544C52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</w:t>
            </w:r>
            <w:r w:rsidR="008160AB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069B8C6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 okresie ostatnich 5 lat przed upływem terminu składania Wniosku, a jeżeli okres prowadzenia działalności był krótszy – w tym okresie</w:t>
            </w:r>
          </w:p>
          <w:p w14:paraId="5A16E532" w14:textId="4BAD0C0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CE3A93" w:rsidRDefault="6680088B" w:rsidP="008F17F9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CE3A93" w:rsidRDefault="36E2CBBF" w:rsidP="008F17F9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CE3A93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</w:t>
            </w:r>
            <w:r w:rsidR="6A5E5CBB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CE3A93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CE3A93" w:rsidRDefault="004A37CF" w:rsidP="008F17F9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CE3A93" w:rsidRDefault="335F70FE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</w:t>
            </w:r>
            <w:r w:rsidR="1C7BBA5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CE3A93" w14:paraId="496E4721" w14:textId="77777777" w:rsidTr="131D491F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CE3A93" w:rsidRDefault="004A37CF" w:rsidP="008F17F9">
            <w:pPr>
              <w:spacing w:line="259" w:lineRule="auto"/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CE3A93" w:rsidRDefault="004A37CF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CE3A93" w:rsidRDefault="00CF192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8F17F9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F17F9" w:rsidRDefault="0059050F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65" w:name="_Toc72368219"/>
      <w:bookmarkStart w:id="66" w:name="_Toc72915874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</w:t>
      </w:r>
      <w:r w:rsidR="002E37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Wniosków</w:t>
      </w:r>
      <w:bookmarkEnd w:id="65"/>
      <w:bookmarkEnd w:id="66"/>
    </w:p>
    <w:p w14:paraId="65389FD8" w14:textId="7E2A9BF4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8F17F9">
      <w:pPr>
        <w:pStyle w:val="Legenda"/>
        <w:keepNext/>
        <w:spacing w:line="259" w:lineRule="auto"/>
        <w:rPr>
          <w:rFonts w:cstheme="minorHAnsi"/>
        </w:rPr>
      </w:pPr>
      <w:bookmarkStart w:id="67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67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51D38C25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2A0996E7" w:rsidR="00AE7862" w:rsidRPr="00841E58" w:rsidRDefault="459CA3B6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3E551EE2" w:rsidRPr="51D38C25">
              <w:rPr>
                <w:rFonts w:asciiTheme="minorHAnsi" w:hAnsiTheme="minorHAnsi" w:cstheme="minorBidi"/>
              </w:rPr>
              <w:t>6</w:t>
            </w:r>
            <w:r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AE7862" w:rsidRPr="00841E58" w14:paraId="3AC41A98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4CEEE2A6" w:rsidR="00AE7862" w:rsidRPr="00841E58" w:rsidRDefault="25F70605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41C923EA" w:rsidRPr="51D38C25">
              <w:rPr>
                <w:rFonts w:asciiTheme="minorHAnsi" w:hAnsiTheme="minorHAnsi" w:cstheme="minorBidi"/>
              </w:rPr>
              <w:t>4</w:t>
            </w:r>
            <w:r w:rsidR="6E75B55C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0F59576C" w14:textId="4FFD4FF6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767E4212" w:rsidR="2D7F7E8A" w:rsidRPr="00841E58" w:rsidRDefault="0A00301E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Wn </w:t>
      </w:r>
      <w:r w:rsidRPr="51D38C25">
        <w:rPr>
          <w:b/>
          <w:bCs/>
          <w:i/>
          <w:iCs/>
          <w:sz w:val="22"/>
          <w:szCs w:val="22"/>
        </w:rPr>
        <w:t>= (0,</w:t>
      </w:r>
      <w:r w:rsidR="760D3DFC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</w:t>
      </w:r>
      <w:r w:rsidR="45BDD7F8" w:rsidRPr="51D38C25">
        <w:rPr>
          <w:b/>
          <w:bCs/>
          <w:i/>
          <w:iCs/>
          <w:sz w:val="22"/>
          <w:szCs w:val="22"/>
        </w:rPr>
        <w:t xml:space="preserve"> + (0,</w:t>
      </w:r>
      <w:r w:rsidR="19AD3A69" w:rsidRPr="51D38C25">
        <w:rPr>
          <w:b/>
          <w:bCs/>
          <w:i/>
          <w:iCs/>
          <w:sz w:val="22"/>
          <w:szCs w:val="22"/>
        </w:rPr>
        <w:t>4</w:t>
      </w:r>
      <w:r w:rsidR="6B39539A" w:rsidRPr="51D38C25">
        <w:rPr>
          <w:b/>
          <w:bCs/>
          <w:i/>
          <w:iCs/>
          <w:sz w:val="22"/>
          <w:szCs w:val="22"/>
        </w:rPr>
        <w:t>0</w:t>
      </w:r>
      <w:r w:rsidR="45BDD7F8" w:rsidRPr="51D38C25">
        <w:rPr>
          <w:b/>
          <w:bCs/>
          <w:i/>
          <w:iCs/>
          <w:sz w:val="22"/>
          <w:szCs w:val="22"/>
        </w:rPr>
        <w:t xml:space="preserve"> × P</w:t>
      </w:r>
      <w:r w:rsidR="30545D28" w:rsidRPr="51D38C25">
        <w:rPr>
          <w:b/>
          <w:bCs/>
          <w:i/>
          <w:iCs/>
          <w:sz w:val="22"/>
          <w:szCs w:val="22"/>
        </w:rPr>
        <w:t>WJ</w:t>
      </w:r>
      <w:r w:rsidR="45BDD7F8" w:rsidRPr="51D38C25">
        <w:rPr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689E09E7" w14:textId="19104522" w:rsidR="6B3DA1B1" w:rsidRDefault="00D05A28" w:rsidP="008F17F9">
      <w:pPr>
        <w:spacing w:after="160" w:line="259" w:lineRule="auto"/>
        <w:jc w:val="both"/>
        <w:rPr>
          <w:sz w:val="22"/>
          <w:szCs w:val="22"/>
        </w:rPr>
      </w:pPr>
      <w:r w:rsidRPr="04923892">
        <w:rPr>
          <w:i/>
          <w:iCs/>
          <w:sz w:val="22"/>
          <w:szCs w:val="22"/>
        </w:rPr>
        <w:t>P</w:t>
      </w:r>
      <w:r w:rsidR="005A701D" w:rsidRPr="04923892">
        <w:rPr>
          <w:i/>
          <w:iCs/>
          <w:sz w:val="22"/>
          <w:szCs w:val="22"/>
        </w:rPr>
        <w:t>WJ</w:t>
      </w:r>
      <w:r w:rsidR="00AE7862" w:rsidRPr="04923892">
        <w:rPr>
          <w:sz w:val="22"/>
          <w:szCs w:val="22"/>
        </w:rPr>
        <w:t xml:space="preserve"> – </w:t>
      </w:r>
      <w:r w:rsidRPr="04923892">
        <w:rPr>
          <w:sz w:val="22"/>
          <w:szCs w:val="22"/>
        </w:rPr>
        <w:t xml:space="preserve">Wynik oceny badanego Wniosku pod kątem spełnienia </w:t>
      </w:r>
      <w:r w:rsidR="001577B8" w:rsidRPr="04923892">
        <w:rPr>
          <w:sz w:val="22"/>
          <w:szCs w:val="22"/>
        </w:rPr>
        <w:t>Wymagań Jakościowych</w:t>
      </w:r>
      <w:r w:rsidRPr="04923892">
        <w:rPr>
          <w:sz w:val="22"/>
          <w:szCs w:val="22"/>
        </w:rPr>
        <w:t xml:space="preserve">, </w:t>
      </w:r>
      <w:r w:rsidR="6B3DA1B1" w:rsidRPr="008D4023">
        <w:rPr>
          <w:sz w:val="22"/>
          <w:szCs w:val="22"/>
        </w:rPr>
        <w:t>liczony jako suma punktów uzyskanych w ramach spełniania Wymagań Jakościowych</w:t>
      </w:r>
    </w:p>
    <w:p w14:paraId="16D72D12" w14:textId="77777777" w:rsidR="00E23F41" w:rsidRPr="00841E58" w:rsidRDefault="00E23F41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19CBD91B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4F4F658F">
        <w:rPr>
          <w:sz w:val="22"/>
          <w:szCs w:val="22"/>
        </w:rPr>
        <w:t xml:space="preserve">W przypadku uzyskania identycznej liczby punktów w ramach oceny merytorycznej Wniosków, </w:t>
      </w:r>
      <w:r w:rsidR="5ADE30E7" w:rsidRPr="4F4F658F">
        <w:rPr>
          <w:sz w:val="22"/>
          <w:szCs w:val="22"/>
        </w:rPr>
        <w:t xml:space="preserve">o pozycji na Liście </w:t>
      </w:r>
      <w:r w:rsidR="4E4C9080" w:rsidRPr="4F4F658F">
        <w:rPr>
          <w:sz w:val="22"/>
          <w:szCs w:val="22"/>
        </w:rPr>
        <w:t>R</w:t>
      </w:r>
      <w:r w:rsidR="5ADE30E7" w:rsidRPr="4F4F658F">
        <w:rPr>
          <w:sz w:val="22"/>
          <w:szCs w:val="22"/>
        </w:rPr>
        <w:t xml:space="preserve">ankingowej </w:t>
      </w:r>
      <w:r w:rsidRPr="4F4F658F">
        <w:rPr>
          <w:sz w:val="22"/>
          <w:szCs w:val="22"/>
        </w:rPr>
        <w:t xml:space="preserve">decydować będzie liczba punktów uzyskanych </w:t>
      </w:r>
      <w:r w:rsidR="6CF53A4C" w:rsidRPr="4F4F658F">
        <w:rPr>
          <w:sz w:val="22"/>
          <w:szCs w:val="22"/>
        </w:rPr>
        <w:t>kolejn</w:t>
      </w:r>
      <w:r w:rsidR="0FC50E19" w:rsidRPr="4F4F658F">
        <w:rPr>
          <w:sz w:val="22"/>
          <w:szCs w:val="22"/>
        </w:rPr>
        <w:t>o</w:t>
      </w:r>
      <w:r w:rsidR="6CF53A4C" w:rsidRPr="4F4F658F">
        <w:rPr>
          <w:sz w:val="22"/>
          <w:szCs w:val="22"/>
        </w:rPr>
        <w:t xml:space="preserve"> </w:t>
      </w:r>
      <w:r w:rsidR="506992CA" w:rsidRPr="4F4F658F">
        <w:rPr>
          <w:sz w:val="22"/>
          <w:szCs w:val="22"/>
        </w:rPr>
        <w:t>według</w:t>
      </w:r>
      <w:r w:rsidR="0E0627DB" w:rsidRPr="4F4F658F">
        <w:rPr>
          <w:sz w:val="22"/>
          <w:szCs w:val="22"/>
        </w:rPr>
        <w:t xml:space="preserve"> </w:t>
      </w:r>
      <w:r w:rsidRPr="4F4F658F">
        <w:rPr>
          <w:sz w:val="22"/>
          <w:szCs w:val="22"/>
        </w:rPr>
        <w:t xml:space="preserve">wskazanych poniżej Kryteriów: </w:t>
      </w:r>
    </w:p>
    <w:p w14:paraId="77337A0D" w14:textId="1EBC2EEE" w:rsidR="0DD650D0" w:rsidRDefault="0DD650D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4F4F658F">
        <w:rPr>
          <w:sz w:val="22"/>
          <w:szCs w:val="22"/>
        </w:rPr>
        <w:lastRenderedPageBreak/>
        <w:t xml:space="preserve">Kryterium </w:t>
      </w:r>
      <w:r w:rsidRPr="008D4023">
        <w:rPr>
          <w:i/>
          <w:iCs/>
          <w:sz w:val="22"/>
          <w:szCs w:val="22"/>
        </w:rPr>
        <w:t>Efektywnoś</w:t>
      </w:r>
      <w:r w:rsidRPr="4F4F658F">
        <w:rPr>
          <w:i/>
          <w:iCs/>
          <w:sz w:val="22"/>
          <w:szCs w:val="22"/>
        </w:rPr>
        <w:t>ć</w:t>
      </w:r>
      <w:r w:rsidRPr="008D4023">
        <w:rPr>
          <w:i/>
          <w:iCs/>
          <w:sz w:val="22"/>
          <w:szCs w:val="22"/>
        </w:rPr>
        <w:t xml:space="preserve"> ekonomiczna Demonstratora Technologii</w:t>
      </w:r>
    </w:p>
    <w:p w14:paraId="098402DF" w14:textId="1B422E4E" w:rsidR="00AE7862" w:rsidRPr="00841E58" w:rsidRDefault="0DF0C80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="3EC02C25" w:rsidRPr="1D41A2BA">
        <w:rPr>
          <w:i/>
          <w:iCs/>
          <w:sz w:val="22"/>
          <w:szCs w:val="22"/>
        </w:rPr>
        <w:t xml:space="preserve">Udział Odnawialnych Źródeł Energii w </w:t>
      </w:r>
      <w:r w:rsidR="253E293A" w:rsidRPr="1D41A2BA">
        <w:rPr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="75BEF85A" w:rsidRPr="1D41A2BA">
        <w:rPr>
          <w:i/>
          <w:iCs/>
          <w:sz w:val="22"/>
          <w:szCs w:val="22"/>
        </w:rPr>
        <w:t>LCOH</w:t>
      </w:r>
    </w:p>
    <w:p w14:paraId="4015FA1E" w14:textId="6A32C270" w:rsidR="2BFB26F0" w:rsidRPr="00841E58" w:rsidRDefault="4618A04E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="57444D1F" w:rsidRPr="1D41A2BA">
        <w:rPr>
          <w:i/>
          <w:iCs/>
          <w:sz w:val="22"/>
          <w:szCs w:val="22"/>
        </w:rPr>
        <w:t xml:space="preserve">Wielkość </w:t>
      </w:r>
      <w:r w:rsidR="25B78EB9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>.</w:t>
      </w:r>
    </w:p>
    <w:p w14:paraId="1A4172BB" w14:textId="483B1FA5" w:rsidR="08CCCBCF" w:rsidRPr="00841E58" w:rsidRDefault="08CCCBCF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F17F9" w:rsidRDefault="0E5E1D00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68" w:name="_Toc69168407"/>
      <w:bookmarkStart w:id="69" w:name="_Toc69201045"/>
      <w:bookmarkStart w:id="70" w:name="_Toc69168640"/>
      <w:bookmarkStart w:id="71" w:name="_Toc72368220"/>
      <w:bookmarkStart w:id="72" w:name="_Toc72915875"/>
      <w:bookmarkEnd w:id="68"/>
      <w:bookmarkEnd w:id="69"/>
      <w:bookmarkEnd w:id="70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4223E39A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538CACF7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yników Prac Etapu I i </w:t>
      </w:r>
      <w:r w:rsidR="004E32EB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Selekcja </w:t>
      </w:r>
      <w:r w:rsidR="0047607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Uczestników</w:t>
      </w:r>
      <w:r w:rsidR="00B20A12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Przedsięwzięcia</w:t>
      </w:r>
      <w:r w:rsidR="5F93BB9F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r w:rsidR="44959FA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I</w:t>
      </w:r>
      <w:bookmarkEnd w:id="71"/>
      <w:bookmarkEnd w:id="72"/>
    </w:p>
    <w:p w14:paraId="28FCB282" w14:textId="55733FA7" w:rsidR="003D4B19" w:rsidRPr="00841E58" w:rsidRDefault="03421989" w:rsidP="008F17F9">
      <w:pPr>
        <w:spacing w:after="160" w:line="259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F17F9" w:rsidRDefault="760D9F71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73" w:name="_Toc72368221"/>
      <w:bookmarkStart w:id="74" w:name="_Toc72915876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73"/>
      <w:bookmarkEnd w:id="74"/>
    </w:p>
    <w:p w14:paraId="192BF021" w14:textId="22702EA8" w:rsidR="007E7884" w:rsidRPr="00841E58" w:rsidRDefault="00260868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8F17F9">
      <w:pPr>
        <w:pStyle w:val="Legenda"/>
        <w:keepNext/>
        <w:spacing w:before="240" w:line="259" w:lineRule="auto"/>
        <w:rPr>
          <w:rFonts w:cstheme="minorHAnsi"/>
        </w:rPr>
      </w:pPr>
      <w:r w:rsidRPr="00841E58">
        <w:rPr>
          <w:rFonts w:cstheme="minorHAnsi"/>
        </w:rPr>
        <w:lastRenderedPageBreak/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51D38C25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2038F482" w:rsidR="00260868" w:rsidRPr="00841E58" w:rsidRDefault="0944A88E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7FBBBEDA" w:rsidRPr="51D38C25">
              <w:rPr>
                <w:rFonts w:asciiTheme="minorHAnsi" w:hAnsiTheme="minorHAnsi" w:cstheme="minorBidi"/>
              </w:rPr>
              <w:t>6</w:t>
            </w:r>
            <w:r w:rsidR="760D9F71"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260868" w:rsidRPr="00841E58" w14:paraId="42BFE2AF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4408D9D2" w:rsidR="00260868" w:rsidRPr="00841E58" w:rsidRDefault="7D7167B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57CB94BE" w:rsidRPr="51D38C25">
              <w:rPr>
                <w:rFonts w:asciiTheme="minorHAnsi" w:hAnsiTheme="minorHAnsi" w:cstheme="minorBidi"/>
              </w:rPr>
              <w:t>4</w:t>
            </w:r>
            <w:r w:rsidR="72B1A0EE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617A0D27" w14:textId="07F29F9D" w:rsidR="00260868" w:rsidRPr="00841E58" w:rsidRDefault="760D9F71" w:rsidP="008F17F9">
      <w:pPr>
        <w:spacing w:before="240"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8BE2BD0" w:rsidR="00260868" w:rsidRPr="00841E58" w:rsidRDefault="3A32CDDF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EI Wyk </w:t>
      </w:r>
      <w:r w:rsidRPr="51D38C25">
        <w:rPr>
          <w:b/>
          <w:bCs/>
          <w:i/>
          <w:iCs/>
          <w:sz w:val="22"/>
          <w:szCs w:val="22"/>
        </w:rPr>
        <w:t>= (0,</w:t>
      </w:r>
      <w:r w:rsidR="2E6E9141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 + (0,</w:t>
      </w:r>
      <w:r w:rsidR="1DA7917B" w:rsidRPr="51D38C25">
        <w:rPr>
          <w:b/>
          <w:bCs/>
          <w:i/>
          <w:iCs/>
          <w:sz w:val="22"/>
          <w:szCs w:val="22"/>
        </w:rPr>
        <w:t>4</w:t>
      </w:r>
      <w:r w:rsidR="2E4A7398" w:rsidRPr="51D38C25">
        <w:rPr>
          <w:b/>
          <w:bCs/>
          <w:i/>
          <w:iCs/>
          <w:sz w:val="22"/>
          <w:szCs w:val="22"/>
        </w:rPr>
        <w:t>0</w:t>
      </w:r>
      <w:r w:rsidRPr="51D38C25">
        <w:rPr>
          <w:b/>
          <w:bCs/>
          <w:i/>
          <w:iCs/>
          <w:sz w:val="22"/>
          <w:szCs w:val="22"/>
        </w:rPr>
        <w:t xml:space="preserve"> × P</w:t>
      </w:r>
      <w:r w:rsidR="5C73602F" w:rsidRPr="51D38C25">
        <w:rPr>
          <w:b/>
          <w:bCs/>
          <w:i/>
          <w:iCs/>
          <w:sz w:val="22"/>
          <w:szCs w:val="22"/>
        </w:rPr>
        <w:t>WJ</w:t>
      </w:r>
      <w:r w:rsidRPr="51D38C25">
        <w:rPr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1978FBA0" w14:textId="01B3D63D" w:rsidR="007479AA" w:rsidRPr="00841E58" w:rsidRDefault="5FF9175B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4F4F658F">
        <w:rPr>
          <w:sz w:val="22"/>
          <w:szCs w:val="22"/>
        </w:rPr>
        <w:t xml:space="preserve">Kryterium </w:t>
      </w:r>
      <w:r w:rsidRPr="4F4F658F">
        <w:rPr>
          <w:i/>
          <w:iCs/>
          <w:sz w:val="22"/>
          <w:szCs w:val="22"/>
        </w:rPr>
        <w:t>Efektywność ekonomiczna Demonstratora Technologii</w:t>
      </w:r>
      <w:r w:rsidRPr="4F4F658F">
        <w:rPr>
          <w:sz w:val="22"/>
          <w:szCs w:val="22"/>
        </w:rPr>
        <w:t xml:space="preserve"> </w:t>
      </w:r>
    </w:p>
    <w:p w14:paraId="70984B04" w14:textId="4ABAFA05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Pr="1D41A2BA">
        <w:rPr>
          <w:i/>
          <w:iCs/>
          <w:sz w:val="22"/>
          <w:szCs w:val="22"/>
        </w:rPr>
        <w:t xml:space="preserve">Udział Odnawialnych Źródeł Energii w </w:t>
      </w:r>
      <w:r w:rsidR="13DB136F" w:rsidRPr="1D41A2BA">
        <w:rPr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>LCOH</w:t>
      </w:r>
    </w:p>
    <w:p w14:paraId="0BFF1ED1" w14:textId="6A32C270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 xml:space="preserve">Wielkość </w:t>
      </w:r>
      <w:r w:rsidR="36611304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 xml:space="preserve">. </w:t>
      </w:r>
    </w:p>
    <w:p w14:paraId="4E84AA50" w14:textId="53569B6F" w:rsidR="00814736" w:rsidRPr="00841E58" w:rsidRDefault="34032614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F17F9" w:rsidRDefault="5429E3E5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75" w:name="_Toc72368222"/>
      <w:bookmarkStart w:id="76" w:name="_Toc72915877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65F8B5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194958B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Wyników</w:t>
      </w:r>
      <w:r w:rsidR="67CB4251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48F604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Prac 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Etap</w:t>
      </w:r>
      <w:r w:rsidR="3EF515E9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II</w:t>
      </w:r>
      <w:bookmarkEnd w:id="75"/>
      <w:bookmarkEnd w:id="76"/>
    </w:p>
    <w:p w14:paraId="3AA65787" w14:textId="3E7EABB5" w:rsidR="00887FF5" w:rsidRPr="00CE3A93" w:rsidRDefault="31E5766F" w:rsidP="00CE3A93">
      <w:pPr>
        <w:spacing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Oceniając spełnienie Wymagań Obligatoryjnych i Konkursowych Zamawiający jako podstawę przyjmuje</w:t>
      </w:r>
      <w:r w:rsidR="321B48C8" w:rsidRPr="00CE3A93">
        <w:rPr>
          <w:sz w:val="22"/>
          <w:szCs w:val="22"/>
        </w:rPr>
        <w:t xml:space="preserve"> </w:t>
      </w:r>
      <w:r w:rsidRPr="00CE3A93">
        <w:rPr>
          <w:sz w:val="22"/>
          <w:szCs w:val="22"/>
        </w:rPr>
        <w:t xml:space="preserve">informacje zawarte w dokumentach określonych w Tabeli </w:t>
      </w:r>
      <w:r w:rsidR="7BB64F42" w:rsidRPr="00CE3A93">
        <w:rPr>
          <w:sz w:val="22"/>
          <w:szCs w:val="22"/>
        </w:rPr>
        <w:t>8</w:t>
      </w:r>
      <w:r w:rsidR="0E953DD2" w:rsidRPr="00CE3A93">
        <w:rPr>
          <w:sz w:val="22"/>
          <w:szCs w:val="22"/>
        </w:rPr>
        <w:t xml:space="preserve"> w Załączniku nr 5</w:t>
      </w:r>
      <w:r w:rsidRPr="00CE3A93">
        <w:rPr>
          <w:sz w:val="22"/>
          <w:szCs w:val="22"/>
        </w:rPr>
        <w:t xml:space="preserve"> oraz przeprowadzonej wizji lokalnej Demonstratora Technologii. W odniesieniu do wybudowanego Demonstratora Technologii ocenie podlegać będzie</w:t>
      </w:r>
      <w:r w:rsidRPr="00CE3A93">
        <w:rPr>
          <w:strike/>
          <w:sz w:val="22"/>
          <w:szCs w:val="22"/>
        </w:rPr>
        <w:t xml:space="preserve"> </w:t>
      </w:r>
      <w:r w:rsidRPr="00CE3A93">
        <w:rPr>
          <w:sz w:val="22"/>
          <w:szCs w:val="22"/>
        </w:rPr>
        <w:t>zgodność z projektem oraz modelem numerycznym wykonanym w oprogramowaniu TRNSYS w ramach Etapu I. Zamawiający sprawdz</w:t>
      </w:r>
      <w:r w:rsidR="4D978A14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BB0AACE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wybudował i przekazał do eksploatacji Użytkownikowi Demonstrator Technologii </w:t>
      </w:r>
      <w:r w:rsidR="7B93A88B" w:rsidRPr="00CE3A93">
        <w:rPr>
          <w:sz w:val="22"/>
          <w:szCs w:val="22"/>
        </w:rPr>
        <w:t xml:space="preserve">zgodnie z Umową </w:t>
      </w:r>
      <w:r w:rsidRPr="00CE3A93">
        <w:rPr>
          <w:sz w:val="22"/>
          <w:szCs w:val="22"/>
        </w:rPr>
        <w:t>na podstawie:</w:t>
      </w:r>
    </w:p>
    <w:p w14:paraId="4FCDA3F6" w14:textId="7B2D2159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lastRenderedPageBreak/>
        <w:t>Raportu końcowego z wybudowania i przekazania do eksploatacji Demonstratora Technologii.</w:t>
      </w:r>
    </w:p>
    <w:p w14:paraId="1770D5FD" w14:textId="30802DDE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5AD1319D">
        <w:rPr>
          <w:rFonts w:eastAsia="Calibri"/>
          <w:color w:val="000000" w:themeColor="text1"/>
          <w:sz w:val="22"/>
          <w:szCs w:val="22"/>
        </w:rPr>
        <w:t xml:space="preserve">Stwierdzenia zgodności Demonstratora z </w:t>
      </w:r>
      <w:r w:rsidR="6EC09EC5" w:rsidRPr="5AD1319D">
        <w:rPr>
          <w:rFonts w:eastAsia="Calibri"/>
          <w:color w:val="000000" w:themeColor="text1"/>
          <w:sz w:val="22"/>
          <w:szCs w:val="22"/>
        </w:rPr>
        <w:t>W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ielobranżowym </w:t>
      </w:r>
      <w:r w:rsidR="5C953FDD" w:rsidRPr="5AD1319D">
        <w:rPr>
          <w:rFonts w:eastAsia="Calibri"/>
          <w:color w:val="000000" w:themeColor="text1"/>
          <w:sz w:val="22"/>
          <w:szCs w:val="22"/>
        </w:rPr>
        <w:t>P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rojektem </w:t>
      </w:r>
      <w:r w:rsidR="4574D159" w:rsidRPr="5AD1319D">
        <w:rPr>
          <w:rFonts w:eastAsia="Calibri"/>
          <w:color w:val="000000" w:themeColor="text1"/>
          <w:sz w:val="22"/>
          <w:szCs w:val="22"/>
        </w:rPr>
        <w:t>B</w:t>
      </w:r>
      <w:r w:rsidRPr="5AD1319D">
        <w:rPr>
          <w:rFonts w:eastAsia="Calibri"/>
          <w:color w:val="000000" w:themeColor="text1"/>
          <w:sz w:val="22"/>
          <w:szCs w:val="22"/>
        </w:rPr>
        <w:t>udowlanym.</w:t>
      </w:r>
    </w:p>
    <w:p w14:paraId="49C12B19" w14:textId="17EDBA1B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406C6E6C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sprawdz</w:t>
      </w:r>
      <w:r w:rsidR="37CFB798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02D4075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dostarczył komplet dokumentów wymaganych na zakończenie Etapu II, określonych w Tabeli </w:t>
      </w:r>
      <w:r w:rsidR="36EBEAFC" w:rsidRPr="00CE3A93">
        <w:rPr>
          <w:sz w:val="22"/>
          <w:szCs w:val="22"/>
        </w:rPr>
        <w:t>6</w:t>
      </w:r>
      <w:r w:rsidRPr="00CE3A93">
        <w:rPr>
          <w:sz w:val="22"/>
          <w:szCs w:val="22"/>
        </w:rPr>
        <w:t>, na podstawie protokołu potwierdzającego kompletność dokumentów podsumowującego pracę komisji powołanej przez Zamawiającego.</w:t>
      </w:r>
    </w:p>
    <w:p w14:paraId="72E9D151" w14:textId="3A219E64" w:rsidR="00887FF5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36C628D6" w14:textId="77777777" w:rsidR="00CE3A93" w:rsidRPr="00CE3A93" w:rsidRDefault="00CE3A93" w:rsidP="00CE3A93">
      <w:pPr>
        <w:spacing w:before="120" w:line="259" w:lineRule="auto"/>
        <w:jc w:val="both"/>
        <w:rPr>
          <w:sz w:val="22"/>
          <w:szCs w:val="22"/>
        </w:rPr>
      </w:pPr>
    </w:p>
    <w:p w14:paraId="4A809C80" w14:textId="1AD4F7BC" w:rsidR="00887FF5" w:rsidRPr="00841E58" w:rsidRDefault="4A7E9B18" w:rsidP="008F17F9">
      <w:pPr>
        <w:keepNext/>
        <w:keepLines/>
        <w:spacing w:after="160" w:line="259" w:lineRule="auto"/>
        <w:jc w:val="both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11058767" w:rsidRPr="34BDC781">
        <w:rPr>
          <w:rFonts w:eastAsia="Calibri"/>
          <w:i/>
          <w:iCs/>
          <w:color w:val="000000" w:themeColor="text1"/>
          <w:sz w:val="18"/>
          <w:szCs w:val="18"/>
        </w:rPr>
        <w:t>6</w:t>
      </w: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. Podstawa weryfikacji na koniec Etapu II Wymagań Obligatoryjnych 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3EAFE5C3" w14:textId="44B19A4A" w:rsidR="5679A629" w:rsidRPr="00841E58" w:rsidRDefault="5679A629" w:rsidP="00A72FC4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80568D7" w14:textId="418B615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5FAE7E87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42DC48F" w14:textId="64A246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4338E45" w14:textId="4627E44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299AE12" w14:textId="3B5C8E3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5DD8CC6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EC03F" w14:textId="57D8E773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Kogeneracja 100%</w:t>
            </w:r>
            <w:r w:rsidRPr="4F4F658F">
              <w:rPr>
                <w:rFonts w:asciiTheme="minorHAnsi" w:eastAsia="Calibri" w:hAnsiTheme="minorHAnsi" w:cstheme="minorBidi"/>
              </w:rPr>
              <w:t xml:space="preserve"> OZE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FD741" w14:textId="7D6D12D5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88DAF" w14:textId="1FCB1B05" w:rsidR="4F4F658F" w:rsidRPr="008D4023" w:rsidRDefault="006B7C4C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3925" w14:textId="42AFDC3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3639A1AD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FA29" w14:textId="3628F411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Zdolność sprzedaży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24436" w14:textId="0BB081C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77B20" w14:textId="0CFFEF20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E60C" w14:textId="597EB46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646A4D4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4791" w14:textId="77309A3F" w:rsidR="1F89C6FB" w:rsidRDefault="2489E8CF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996149">
              <w:rPr>
                <w:rFonts w:asciiTheme="minorHAnsi" w:eastAsia="Calibri" w:hAnsiTheme="minorHAnsi" w:cstheme="minorBidi"/>
              </w:rPr>
              <w:t>Ź</w:t>
            </w:r>
            <w:r w:rsidR="48C7F57B" w:rsidRPr="4F996149">
              <w:rPr>
                <w:rFonts w:asciiTheme="minorHAnsi" w:eastAsia="Calibri" w:hAnsiTheme="minorHAnsi" w:cstheme="minorBidi"/>
              </w:rPr>
              <w:t>ródła OZE</w:t>
            </w:r>
            <w:r w:rsidR="3625F347" w:rsidRPr="4F996149">
              <w:rPr>
                <w:rFonts w:asciiTheme="minorHAnsi" w:eastAsia="Calibri" w:hAnsiTheme="minorHAnsi" w:cstheme="minorBidi"/>
              </w:rPr>
              <w:t xml:space="preserve"> w lokalnym systemie energ</w:t>
            </w:r>
            <w:r w:rsidR="2F163C49" w:rsidRPr="4F996149">
              <w:rPr>
                <w:rFonts w:asciiTheme="minorHAnsi" w:eastAsia="Calibri" w:hAnsiTheme="minorHAnsi" w:cstheme="minorBidi"/>
              </w:rPr>
              <w:t>e</w:t>
            </w:r>
            <w:r w:rsidR="3625F347" w:rsidRPr="4F996149">
              <w:rPr>
                <w:rFonts w:asciiTheme="minorHAnsi" w:eastAsia="Calibri" w:hAnsiTheme="minorHAnsi" w:cstheme="minorBidi"/>
              </w:rPr>
              <w:t>tycznym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50D910" w14:textId="0D3F56E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FF33" w14:textId="2B6361C0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67A4" w14:textId="286DF59E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5679A629" w:rsidRPr="00841E58" w14:paraId="13D3FC6B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Skalowalność i replikowalność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4B720F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1F2D6B3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del w:id="77" w:author="Autor">
              <w:r w:rsidRPr="00841E58" w:rsidDel="008E43ED">
                <w:rPr>
                  <w:rFonts w:asciiTheme="minorHAnsi" w:eastAsia="Calibri" w:hAnsiTheme="minorHAnsi" w:cstheme="minorHAnsi"/>
                  <w:color w:val="000000" w:themeColor="text1"/>
                </w:rPr>
                <w:delText>Wykorzystanie biogazu pochodzenia rolniczego</w:delText>
              </w:r>
            </w:del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6072622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del w:id="78" w:author="Autor">
              <w:r w:rsidRPr="00841E58" w:rsidDel="008E43ED">
                <w:rPr>
                  <w:rFonts w:asciiTheme="minorHAnsi" w:eastAsia="Calibri" w:hAnsiTheme="minorHAnsi" w:cstheme="minorHAnsi"/>
                  <w:color w:val="000000" w:themeColor="text1"/>
                </w:rPr>
                <w:delText>x</w:delText>
              </w:r>
            </w:del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0A917BF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46FC84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del w:id="79" w:author="Autor">
              <w:r w:rsidRPr="00841E58" w:rsidDel="008E43ED">
                <w:rPr>
                  <w:rFonts w:asciiTheme="minorHAnsi" w:eastAsia="Calibri" w:hAnsiTheme="minorHAnsi" w:cstheme="minorHAnsi"/>
                  <w:color w:val="000000" w:themeColor="text1"/>
                </w:rPr>
                <w:delText>x</w:delText>
              </w:r>
            </w:del>
          </w:p>
        </w:tc>
      </w:tr>
      <w:tr w:rsidR="5679A629" w:rsidRPr="00841E58" w14:paraId="4F60778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5ABA554B" w:rsidR="5679A629" w:rsidRPr="00841E58" w:rsidRDefault="59709413" w:rsidP="008F17F9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483ACF5">
              <w:rPr>
                <w:rFonts w:asciiTheme="minorHAnsi" w:eastAsia="Calibri" w:hAnsiTheme="minorHAnsi" w:cstheme="minorBidi"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008F17F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Skala demonstracji determinowana budżetem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</w:tr>
    </w:tbl>
    <w:p w14:paraId="067F1AE4" w14:textId="584EB85A" w:rsidR="00887FF5" w:rsidRPr="008F17F9" w:rsidRDefault="4A7E9B18" w:rsidP="008F17F9">
      <w:pPr>
        <w:spacing w:before="240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210F5B2D" w:rsidR="00887FF5" w:rsidRPr="00841E58" w:rsidRDefault="4A7E9B18" w:rsidP="008F17F9">
      <w:pPr>
        <w:keepNext/>
        <w:keepLines/>
        <w:spacing w:before="360" w:after="160" w:line="259" w:lineRule="auto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3CFADB8E" w:rsidRPr="34BDC781">
        <w:rPr>
          <w:rFonts w:eastAsia="Calibri"/>
          <w:i/>
          <w:iCs/>
          <w:color w:val="000000" w:themeColor="text1"/>
          <w:sz w:val="18"/>
          <w:szCs w:val="18"/>
        </w:rPr>
        <w:t>7</w:t>
      </w:r>
      <w:r w:rsidRPr="34BDC781">
        <w:rPr>
          <w:rFonts w:eastAsia="Calibri"/>
          <w:i/>
          <w:color w:val="000000" w:themeColor="text1"/>
          <w:sz w:val="18"/>
          <w:szCs w:val="18"/>
        </w:rPr>
        <w:t>. Podstawa weryfikacji na koniec Etapu II Wymagań Konkursowych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A72FC4" w14:paraId="1F103DEA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443D975" w14:textId="0AC3CD15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FA08E97" w14:textId="16F2671B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Weryfikacja na podstawie</w:t>
            </w:r>
          </w:p>
        </w:tc>
      </w:tr>
      <w:tr w:rsidR="5679A629" w:rsidRPr="00841E58" w14:paraId="01B2BD98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7A4C2E66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D1E3C22" w14:textId="36AB68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741DCAA" w14:textId="5E69142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319039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</w:rPr>
            </w:pPr>
            <w:r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>obliczenia LCOH</w:t>
            </w:r>
            <w:r w:rsidR="652E3D18"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 xml:space="preserve"> i efektywności ekonomicznej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EAB9857" w14:textId="7965323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4A8611D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EA215" w14:textId="1BA27F98" w:rsidR="04CCD6F0" w:rsidRPr="008D4023" w:rsidRDefault="04CCD6F0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Efektywność ekonomiczna 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B7E59C" w14:textId="0B5F2FBB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88EF" w14:textId="5BB0FF34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1147" w14:textId="2A26434E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</w:tr>
      <w:tr w:rsidR="5679A629" w:rsidRPr="00841E58" w14:paraId="53B2629A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0510BB97" w14:textId="58786E13" w:rsidR="00887FF5" w:rsidRPr="00841E58" w:rsidRDefault="4A7E9B18" w:rsidP="00A72FC4">
      <w:pPr>
        <w:spacing w:before="120" w:line="259" w:lineRule="auto"/>
      </w:pPr>
      <w:r w:rsidRPr="00841E58">
        <w:t>Jeśli nie został spełniony którykolwiek z powyższych wymogów, przyznaje się Wynik Negatywny</w:t>
      </w:r>
      <w:r w:rsidR="00E71ACE" w:rsidRPr="00841E58">
        <w:t xml:space="preserve"> w ramach oceny merytorycznej</w:t>
      </w:r>
      <w:r w:rsidRPr="00841E58">
        <w:t>.</w:t>
      </w:r>
    </w:p>
    <w:p w14:paraId="393E2269" w14:textId="65299FEB" w:rsidR="00887FF5" w:rsidRPr="008F17F9" w:rsidRDefault="4F7ADBE7" w:rsidP="00A72FC4">
      <w:pPr>
        <w:spacing w:before="120" w:line="259" w:lineRule="auto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W ramach Oceny Wyników Prac Etapu II, Zamawiający dokon</w:t>
      </w:r>
      <w:r w:rsidR="78EF3CCB" w:rsidRPr="008F17F9">
        <w:rPr>
          <w:sz w:val="22"/>
          <w:szCs w:val="22"/>
        </w:rPr>
        <w:t>uje</w:t>
      </w:r>
      <w:r w:rsidRPr="008F17F9">
        <w:rPr>
          <w:sz w:val="22"/>
          <w:szCs w:val="22"/>
        </w:rPr>
        <w:t xml:space="preserve"> weryfikacji złożonych przez </w:t>
      </w:r>
      <w:r w:rsidR="00476074" w:rsidRPr="008F17F9">
        <w:rPr>
          <w:sz w:val="22"/>
          <w:szCs w:val="22"/>
        </w:rPr>
        <w:t xml:space="preserve">Uczestników </w:t>
      </w:r>
      <w:r w:rsidR="009E37A9" w:rsidRPr="008F17F9">
        <w:rPr>
          <w:sz w:val="22"/>
          <w:szCs w:val="22"/>
          <w:lang w:eastAsia="pl-PL"/>
        </w:rPr>
        <w:t>Przedsięwzięcia</w:t>
      </w:r>
      <w:r w:rsidRPr="008F17F9">
        <w:rPr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008F17F9">
        <w:rPr>
          <w:i/>
          <w:iCs/>
          <w:sz w:val="22"/>
          <w:szCs w:val="22"/>
        </w:rPr>
        <w:t>Tabelą </w:t>
      </w:r>
      <w:r w:rsidR="008160AB" w:rsidRPr="008F17F9">
        <w:rPr>
          <w:i/>
          <w:iCs/>
          <w:sz w:val="22"/>
          <w:szCs w:val="22"/>
        </w:rPr>
        <w:t>8</w:t>
      </w:r>
      <w:r w:rsidRPr="008F17F9">
        <w:rPr>
          <w:i/>
          <w:iCs/>
          <w:sz w:val="22"/>
          <w:szCs w:val="22"/>
        </w:rPr>
        <w:t>.</w:t>
      </w:r>
    </w:p>
    <w:p w14:paraId="1B78034F" w14:textId="77777777" w:rsidR="008F17F9" w:rsidRPr="008F17F9" w:rsidRDefault="008F17F9" w:rsidP="008F17F9">
      <w:pPr>
        <w:jc w:val="both"/>
        <w:rPr>
          <w:sz w:val="22"/>
          <w:szCs w:val="22"/>
        </w:rPr>
      </w:pPr>
    </w:p>
    <w:p w14:paraId="0A6BFF24" w14:textId="73EB0DA9" w:rsidR="00887FF5" w:rsidRPr="008F17F9" w:rsidRDefault="4FBE354C" w:rsidP="008F17F9">
      <w:pPr>
        <w:rPr>
          <w:sz w:val="20"/>
          <w:szCs w:val="20"/>
        </w:rPr>
      </w:pPr>
      <w:r w:rsidRPr="008F17F9">
        <w:rPr>
          <w:sz w:val="20"/>
          <w:szCs w:val="20"/>
        </w:rPr>
        <w:t xml:space="preserve">Tabela </w:t>
      </w:r>
      <w:r w:rsidR="25E81E29" w:rsidRPr="008F17F9">
        <w:rPr>
          <w:iCs/>
          <w:sz w:val="20"/>
          <w:szCs w:val="20"/>
        </w:rPr>
        <w:t>8</w:t>
      </w:r>
      <w:r w:rsidRPr="008F17F9">
        <w:rPr>
          <w:sz w:val="20"/>
          <w:szCs w:val="20"/>
        </w:rPr>
        <w:t>. Zestawienie Wyników Prac Etapu II.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A72FC4" w14:paraId="0F9393E8" w14:textId="77777777" w:rsidTr="008F17F9">
        <w:trPr>
          <w:trHeight w:val="492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A72FC4" w:rsidRDefault="5679A629" w:rsidP="008F17F9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6819222A" w:rsidR="5679A629" w:rsidRPr="00A72FC4" w:rsidRDefault="533BEEE3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Skala</w:t>
            </w:r>
            <w:r w:rsidR="5D18B1B1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oceny</w:t>
            </w:r>
          </w:p>
        </w:tc>
      </w:tr>
      <w:tr w:rsidR="002924C5" w:rsidRPr="00A72FC4" w14:paraId="7AFB9B55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F306874" w14:textId="11E31545" w:rsidR="002924C5" w:rsidRPr="00A72FC4" w:rsidRDefault="053F2177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1.</w:t>
            </w:r>
          </w:p>
        </w:tc>
        <w:tc>
          <w:tcPr>
            <w:tcW w:w="2408" w:type="dxa"/>
          </w:tcPr>
          <w:p w14:paraId="3F23FF7C" w14:textId="2B602028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Finansowanie zewnętrzne</w:t>
            </w:r>
          </w:p>
        </w:tc>
        <w:tc>
          <w:tcPr>
            <w:tcW w:w="5520" w:type="dxa"/>
          </w:tcPr>
          <w:p w14:paraId="630D0D9D" w14:textId="58050EBF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Uczestnik Przedsięwzięcia przedstawił dokumenty 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potwierdzające wysokość i dostępność środków </w:t>
            </w:r>
            <w:r w:rsidR="5E0D5E1F" w:rsidRPr="00A72FC4">
              <w:rPr>
                <w:rFonts w:asciiTheme="minorHAnsi" w:eastAsia="Calibri" w:hAnsiTheme="minorHAnsi" w:cstheme="minorHAnsi"/>
              </w:rPr>
              <w:lastRenderedPageBreak/>
              <w:t>dofinansowania Przedsięwzięcia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="7B770381" w:rsidRPr="00A72FC4">
              <w:rPr>
                <w:rFonts w:asciiTheme="minorHAnsi" w:eastAsia="Calibri" w:hAnsiTheme="minorHAnsi" w:cstheme="minorHAnsi"/>
              </w:rPr>
              <w:t>oraz zgodność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z wymaganiami zawartymi w Tabeli 3 w </w:t>
            </w:r>
            <w:r w:rsidR="282237DB" w:rsidRPr="00A72FC4">
              <w:rPr>
                <w:rFonts w:asciiTheme="minorHAnsi" w:eastAsia="Calibri" w:hAnsiTheme="minorHAnsi" w:cstheme="minorHAnsi"/>
              </w:rPr>
              <w:t xml:space="preserve">Załączniku nr 4 do </w:t>
            </w:r>
            <w:r w:rsidR="7FA4660C" w:rsidRPr="00A72FC4">
              <w:rPr>
                <w:rFonts w:asciiTheme="minorHAnsi" w:eastAsia="Calibri" w:hAnsiTheme="minorHAnsi" w:cstheme="minorHAnsi"/>
              </w:rPr>
              <w:t>Regulaminu</w:t>
            </w:r>
            <w:r w:rsidR="282237DB" w:rsidRPr="00A72FC4">
              <w:rPr>
                <w:rFonts w:asciiTheme="minorHAnsi" w:eastAsia="Calibri" w:hAnsiTheme="minorHAnsi" w:cstheme="minorHAnsi"/>
              </w:rPr>
              <w:t>.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  </w:t>
            </w:r>
            <w:r w:rsidRPr="00A72FC4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740" w:type="dxa"/>
          </w:tcPr>
          <w:p w14:paraId="06D02A83" w14:textId="70644A9C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lastRenderedPageBreak/>
              <w:t>spełniono/nie spełniono</w:t>
            </w:r>
          </w:p>
        </w:tc>
      </w:tr>
      <w:tr w:rsidR="5679A629" w:rsidRPr="00A72FC4" w14:paraId="52DD174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4E6548C" w14:textId="5513A0FC" w:rsidR="5679A629" w:rsidRPr="00A72FC4" w:rsidRDefault="46EC138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F3977E6" w14:textId="1C19F1BC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A72FC4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3D1F3AC1" w14:textId="77777777" w:rsidTr="008F17F9">
        <w:trPr>
          <w:trHeight w:val="1440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9D71FF" w14:textId="6D13B717" w:rsidR="5679A629" w:rsidRPr="00A72FC4" w:rsidRDefault="5374CEC9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E6F0B1D" w14:textId="3124D33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A72FC4" w:rsidRDefault="5679A629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2924C5" w:rsidRPr="00A72FC4" w14:paraId="17E70CEE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14A7420" w14:textId="511D108F" w:rsidR="002924C5" w:rsidRPr="00A72FC4" w:rsidRDefault="5BD2B99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4.</w:t>
            </w:r>
          </w:p>
        </w:tc>
        <w:tc>
          <w:tcPr>
            <w:tcW w:w="2408" w:type="dxa"/>
          </w:tcPr>
          <w:p w14:paraId="5055ECFB" w14:textId="2863DB80" w:rsidR="002924C5" w:rsidRPr="00A72FC4" w:rsidRDefault="433370F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Ź</w:t>
            </w:r>
            <w:r w:rsidR="5C17C204" w:rsidRPr="00A72FC4">
              <w:rPr>
                <w:rFonts w:asciiTheme="minorHAnsi" w:eastAsia="Calibri" w:hAnsiTheme="minorHAnsi" w:cstheme="minorHAnsi"/>
                <w:b/>
                <w:bCs/>
              </w:rPr>
              <w:t>ródła OZE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w lokalnym systemie energ</w:t>
            </w:r>
            <w:r w:rsidR="450D0200" w:rsidRPr="00A72FC4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>tycznym</w:t>
            </w:r>
          </w:p>
        </w:tc>
        <w:tc>
          <w:tcPr>
            <w:tcW w:w="5520" w:type="dxa"/>
          </w:tcPr>
          <w:p w14:paraId="0B712EAE" w14:textId="6C31CDEF" w:rsidR="002924C5" w:rsidRPr="00A72FC4" w:rsidRDefault="0844304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umowę o dostawy, podpisaną z lokalnym wytwórcą energii elektrycznej OZE</w:t>
            </w:r>
            <w:r w:rsidR="6796A2E2" w:rsidRPr="00A72FC4">
              <w:rPr>
                <w:rFonts w:asciiTheme="minorHAnsi" w:eastAsia="Calibri" w:hAnsiTheme="minorHAnsi" w:cstheme="minorHAnsi"/>
              </w:rPr>
              <w:t xml:space="preserve"> oraz zgodność z wymaganiami zawartymi w Tabeli 3 w Załączniku nr 4 do Regulaminu.</w:t>
            </w:r>
          </w:p>
        </w:tc>
        <w:tc>
          <w:tcPr>
            <w:tcW w:w="1740" w:type="dxa"/>
          </w:tcPr>
          <w:p w14:paraId="379025DA" w14:textId="5F50EF64" w:rsidR="002924C5" w:rsidRPr="00A72FC4" w:rsidRDefault="6796A2E2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1018865B" w14:textId="25EDCC6D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5679A629" w:rsidRPr="00A72FC4" w14:paraId="2CF17FE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5703305" w14:textId="19E897F1" w:rsidR="5679A629" w:rsidRPr="00A72FC4" w:rsidRDefault="5804555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5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35445E4" w14:textId="36B496E9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0B19B53F" w:rsidR="5679A629" w:rsidRPr="00A72FC4" w:rsidRDefault="5D18B1B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>przedstawił Raport z przeprowadzonych prac badawczo-rozwojowych</w:t>
            </w:r>
            <w:r w:rsidR="12EDE7F2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i czy jest on zgodny z wymaganiami zawartymi w Tabeli 3 w Załączniku nr 4 do Regulaminu.</w:t>
            </w:r>
          </w:p>
          <w:p w14:paraId="23A860C8" w14:textId="19D68FAE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81C3F1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62182930" w14:textId="744AEA4E" w:rsidR="5679A629" w:rsidRPr="00A72FC4" w:rsidRDefault="28CBE40C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6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7118C81" w14:textId="28CD828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5F90842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AF0634E" w14:textId="790BA9EB" w:rsidR="5679A629" w:rsidRPr="00A72FC4" w:rsidRDefault="7FF8E6B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7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93D40A8" w14:textId="116D4D63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63B28D7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B87072F" w14:textId="4F8298AD" w:rsidR="5679A629" w:rsidRPr="00A72FC4" w:rsidRDefault="6985A31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7EE3455" w14:textId="3CAD0E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A72FC4" w:rsidRDefault="5679A629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59B6C8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2BC9EF" w14:textId="60280BDF" w:rsidR="5679A629" w:rsidRPr="00A72FC4" w:rsidRDefault="120DE995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9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DF5C78A" w14:textId="0548F22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E38C81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8E53588" w14:textId="7B5C60D8" w:rsidR="5679A629" w:rsidRPr="00A72FC4" w:rsidRDefault="755D85C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10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599B8E3" w14:textId="0DB46A20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431C95F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160D756" w14:textId="21FC41D2" w:rsidR="5679A629" w:rsidRPr="00A72FC4" w:rsidRDefault="7478D97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11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170F60E9" w14:textId="09A36A1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A72FC4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F8DBC8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BC08392" w14:textId="6575D8CC" w:rsidR="5679A629" w:rsidRPr="00A72FC4" w:rsidRDefault="3E5B4B52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</w:t>
            </w:r>
            <w:r w:rsidR="05D6AD37"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EEC875D" w14:textId="4AA5F72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potwierdzenia prawidłowości modelu numerycznego i czy 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347D51C3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A11FEC2" w14:textId="1AB1BF9A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t>13.</w:t>
            </w:r>
          </w:p>
        </w:tc>
        <w:tc>
          <w:tcPr>
            <w:tcW w:w="2408" w:type="dxa"/>
          </w:tcPr>
          <w:p w14:paraId="5F672188" w14:textId="576A4A3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efektowności ekonomicznej Demonstratora Technologii  </w:t>
            </w:r>
          </w:p>
        </w:tc>
        <w:tc>
          <w:tcPr>
            <w:tcW w:w="5520" w:type="dxa"/>
          </w:tcPr>
          <w:p w14:paraId="127E3C12" w14:textId="6602DA28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potwierdzenie efektywności ekonomicznej  Demonstratora Technologii oraz zgodność z wymaganiami zawartymi w Tabeli 3 w Załączniku nr 4 do Regulaminu.</w:t>
            </w:r>
          </w:p>
        </w:tc>
        <w:tc>
          <w:tcPr>
            <w:tcW w:w="1740" w:type="dxa"/>
          </w:tcPr>
          <w:p w14:paraId="0FD333F7" w14:textId="7F3EA1FF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spełniono/nie spełniono  </w:t>
            </w:r>
          </w:p>
        </w:tc>
      </w:tr>
      <w:tr w:rsidR="00513264" w:rsidRPr="00A72FC4" w14:paraId="5B134521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5F76964" w14:textId="750AFD32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lastRenderedPageBreak/>
              <w:t>14.</w:t>
            </w:r>
          </w:p>
        </w:tc>
        <w:tc>
          <w:tcPr>
            <w:tcW w:w="2408" w:type="dxa"/>
          </w:tcPr>
          <w:p w14:paraId="06F73AE3" w14:textId="7B103CB9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</w:t>
            </w:r>
            <w:r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792D4A5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806BC03" w14:textId="41A0675E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72FC4">
              <w:rPr>
                <w:rFonts w:asciiTheme="minorHAnsi" w:eastAsia="Calibri" w:hAnsiTheme="minorHAnsi" w:cstheme="minorHAnsi"/>
                <w:b/>
              </w:rPr>
              <w:t>15.</w:t>
            </w:r>
          </w:p>
        </w:tc>
        <w:tc>
          <w:tcPr>
            <w:tcW w:w="2408" w:type="dxa"/>
          </w:tcPr>
          <w:p w14:paraId="64D451B9" w14:textId="77D11A53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Rekomendacja Wykonawcy – dobre praktyki transformacji systemu elektrociepłowniczego w kierunku OZE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3F37B6D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raport  Rekomendacja Wykonawcy – dobre praktyki transformacji systemu elektrociepłowniczego w kierunku OZE   i czy jest on zgodny z wymaganiami zawartymi w Tabeli 3 w Załączniku nr 4 do Regulaminu.</w:t>
            </w:r>
          </w:p>
          <w:p w14:paraId="6780788F" w14:textId="5A37A927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1ADA7FCA" w14:textId="6C657EB1" w:rsidR="1A7AE3AF" w:rsidRPr="008F17F9" w:rsidRDefault="00BD0102" w:rsidP="008F17F9">
      <w:pPr>
        <w:numPr>
          <w:ilvl w:val="0"/>
          <w:numId w:val="23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80" w:name="_Toc72368223"/>
      <w:bookmarkStart w:id="81" w:name="_Toc72915878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Weryfikacja</w:t>
      </w:r>
      <w:r w:rsidR="785626B9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80"/>
      <w:bookmarkEnd w:id="81"/>
    </w:p>
    <w:p w14:paraId="1698B452" w14:textId="2A488BE4" w:rsidR="1A7AE3AF" w:rsidRPr="00841E58" w:rsidRDefault="785626B9" w:rsidP="008F17F9">
      <w:pPr>
        <w:spacing w:line="259" w:lineRule="auto"/>
        <w:jc w:val="both"/>
        <w:rPr>
          <w:sz w:val="22"/>
          <w:szCs w:val="22"/>
        </w:rPr>
      </w:pPr>
      <w:r w:rsidRPr="5AD1319D">
        <w:rPr>
          <w:sz w:val="22"/>
          <w:szCs w:val="22"/>
        </w:rPr>
        <w:t xml:space="preserve">W ramach </w:t>
      </w:r>
      <w:r w:rsidR="0083294B" w:rsidRPr="5AD1319D">
        <w:rPr>
          <w:sz w:val="22"/>
          <w:szCs w:val="22"/>
        </w:rPr>
        <w:t>Weryfikacji</w:t>
      </w:r>
      <w:r w:rsidRPr="5AD1319D">
        <w:rPr>
          <w:sz w:val="22"/>
          <w:szCs w:val="22"/>
        </w:rPr>
        <w:t xml:space="preserve"> Etapu III, Zamawiający dokona </w:t>
      </w:r>
      <w:r w:rsidR="217BCA38" w:rsidRPr="5AD1319D">
        <w:rPr>
          <w:sz w:val="22"/>
          <w:szCs w:val="22"/>
        </w:rPr>
        <w:t xml:space="preserve">sprawdzenia </w:t>
      </w:r>
      <w:r w:rsidRPr="5AD1319D">
        <w:rPr>
          <w:sz w:val="22"/>
          <w:szCs w:val="22"/>
        </w:rPr>
        <w:t xml:space="preserve">złożonych przez </w:t>
      </w:r>
      <w:r w:rsidR="00476074" w:rsidRPr="5AD1319D">
        <w:rPr>
          <w:sz w:val="22"/>
          <w:szCs w:val="22"/>
        </w:rPr>
        <w:t xml:space="preserve">Uczestników </w:t>
      </w:r>
      <w:r w:rsidR="009E37A9" w:rsidRPr="5AD1319D">
        <w:rPr>
          <w:rFonts w:eastAsia="Calibri"/>
          <w:sz w:val="22"/>
          <w:szCs w:val="22"/>
          <w:lang w:eastAsia="pl-PL"/>
        </w:rPr>
        <w:t>Przedsięwzięcia</w:t>
      </w:r>
      <w:r w:rsidRPr="5AD1319D">
        <w:rPr>
          <w:sz w:val="22"/>
          <w:szCs w:val="22"/>
        </w:rPr>
        <w:t xml:space="preserve"> </w:t>
      </w:r>
      <w:r w:rsidR="0083294B" w:rsidRPr="5AD1319D">
        <w:rPr>
          <w:sz w:val="22"/>
          <w:szCs w:val="22"/>
        </w:rPr>
        <w:t>Raportów</w:t>
      </w:r>
      <w:r w:rsidRPr="5AD1319D">
        <w:rPr>
          <w:sz w:val="22"/>
          <w:szCs w:val="22"/>
        </w:rPr>
        <w:t xml:space="preserve"> Etapu I</w:t>
      </w:r>
      <w:r w:rsidR="4253B7B5" w:rsidRPr="5AD1319D">
        <w:rPr>
          <w:sz w:val="22"/>
          <w:szCs w:val="22"/>
        </w:rPr>
        <w:t>I</w:t>
      </w:r>
      <w:r w:rsidRPr="5AD1319D">
        <w:rPr>
          <w:sz w:val="22"/>
          <w:szCs w:val="22"/>
        </w:rPr>
        <w:t xml:space="preserve">I wskazanych w Załączniku nr 4 do Regulaminu. Zamawiający </w:t>
      </w:r>
      <w:r w:rsidR="3A8E566D" w:rsidRPr="5AD1319D">
        <w:rPr>
          <w:sz w:val="22"/>
          <w:szCs w:val="22"/>
        </w:rPr>
        <w:t xml:space="preserve">określi </w:t>
      </w:r>
      <w:r w:rsidRPr="5AD1319D">
        <w:rPr>
          <w:sz w:val="22"/>
          <w:szCs w:val="22"/>
        </w:rPr>
        <w:t xml:space="preserve">kompletność </w:t>
      </w:r>
      <w:r w:rsidR="0083294B" w:rsidRPr="5AD1319D">
        <w:rPr>
          <w:sz w:val="22"/>
          <w:szCs w:val="22"/>
        </w:rPr>
        <w:t xml:space="preserve">Raportów </w:t>
      </w:r>
      <w:r w:rsidR="4E67D162" w:rsidRPr="5AD1319D">
        <w:rPr>
          <w:sz w:val="22"/>
          <w:szCs w:val="22"/>
        </w:rPr>
        <w:t>Etapu III</w:t>
      </w:r>
      <w:r w:rsidRPr="5AD1319D">
        <w:rPr>
          <w:sz w:val="22"/>
          <w:szCs w:val="22"/>
        </w:rPr>
        <w:t xml:space="preserve"> zgodnie z </w:t>
      </w:r>
      <w:r w:rsidRPr="5AD1319D">
        <w:rPr>
          <w:i/>
          <w:iCs/>
          <w:sz w:val="22"/>
          <w:szCs w:val="22"/>
        </w:rPr>
        <w:t>Tabelą </w:t>
      </w:r>
      <w:r w:rsidR="00513264">
        <w:rPr>
          <w:i/>
          <w:iCs/>
          <w:sz w:val="22"/>
          <w:szCs w:val="22"/>
        </w:rPr>
        <w:t>9</w:t>
      </w:r>
      <w:r w:rsidRPr="5AD1319D">
        <w:rPr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008F17F9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3C2B8371" w:rsidR="49F6BAA0" w:rsidRPr="00841E58" w:rsidRDefault="24F3D684" w:rsidP="008F17F9">
      <w:pPr>
        <w:spacing w:after="160" w:line="259" w:lineRule="auto"/>
        <w:jc w:val="both"/>
        <w:rPr>
          <w:i/>
          <w:sz w:val="18"/>
          <w:szCs w:val="18"/>
        </w:rPr>
      </w:pPr>
      <w:r w:rsidRPr="34BDC781">
        <w:rPr>
          <w:i/>
          <w:sz w:val="18"/>
          <w:szCs w:val="18"/>
        </w:rPr>
        <w:t xml:space="preserve">Tabela </w:t>
      </w:r>
      <w:r w:rsidR="1AE33226" w:rsidRPr="34BDC781">
        <w:rPr>
          <w:i/>
          <w:iCs/>
          <w:sz w:val="18"/>
          <w:szCs w:val="18"/>
        </w:rPr>
        <w:t>9</w:t>
      </w:r>
      <w:r w:rsidRPr="34BDC781">
        <w:rPr>
          <w:i/>
          <w:sz w:val="18"/>
          <w:szCs w:val="18"/>
        </w:rPr>
        <w:t>. Zestawienie Wyników Prac Etapu II</w:t>
      </w:r>
      <w:r w:rsidR="4C212DB3" w:rsidRPr="34BDC781">
        <w:rPr>
          <w:i/>
          <w:sz w:val="18"/>
          <w:szCs w:val="18"/>
        </w:rPr>
        <w:t>I</w:t>
      </w:r>
      <w:r w:rsidRPr="34BDC781">
        <w:rPr>
          <w:i/>
          <w:sz w:val="18"/>
          <w:szCs w:val="18"/>
        </w:rPr>
        <w:t>.</w:t>
      </w:r>
    </w:p>
    <w:tbl>
      <w:tblPr>
        <w:tblStyle w:val="Tabela-Siatka"/>
        <w:tblW w:w="10326" w:type="dxa"/>
        <w:jc w:val="center"/>
        <w:tblLook w:val="04A0" w:firstRow="1" w:lastRow="0" w:firstColumn="1" w:lastColumn="0" w:noHBand="0" w:noVBand="1"/>
      </w:tblPr>
      <w:tblGrid>
        <w:gridCol w:w="476"/>
        <w:gridCol w:w="2769"/>
        <w:gridCol w:w="5214"/>
        <w:gridCol w:w="1867"/>
      </w:tblGrid>
      <w:tr w:rsidR="3BB77761" w:rsidRPr="00841E58" w14:paraId="3BC95855" w14:textId="77777777" w:rsidTr="00A72FC4">
        <w:trPr>
          <w:trHeight w:val="548"/>
          <w:jc w:val="center"/>
        </w:trPr>
        <w:tc>
          <w:tcPr>
            <w:tcW w:w="476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8F17F9">
            <w:pPr>
              <w:pStyle w:val="Akapitzlist"/>
              <w:spacing w:line="259" w:lineRule="auto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769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214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CB6E8CB" w14:textId="6C5E692E" w:rsidR="3BB77761" w:rsidRPr="00841E58" w:rsidRDefault="11DCB1A3" w:rsidP="008F17F9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AD1319D">
              <w:rPr>
                <w:rFonts w:asciiTheme="minorHAnsi" w:eastAsia="Calibri" w:hAnsiTheme="minorHAnsi" w:cstheme="minorBidi"/>
                <w:b/>
                <w:bCs/>
              </w:rPr>
              <w:t xml:space="preserve">Skala </w:t>
            </w:r>
            <w:r w:rsidR="2A90421E" w:rsidRPr="5AD1319D">
              <w:rPr>
                <w:rFonts w:asciiTheme="minorHAnsi" w:eastAsia="Calibri" w:hAnsiTheme="minorHAnsi" w:cstheme="minorBidi"/>
                <w:b/>
                <w:bCs/>
              </w:rPr>
              <w:t>oceny</w:t>
            </w:r>
          </w:p>
        </w:tc>
      </w:tr>
      <w:tr w:rsidR="3BB77761" w:rsidRPr="00841E58" w14:paraId="1EE0D75D" w14:textId="77777777" w:rsidTr="00A72FC4">
        <w:trPr>
          <w:trHeight w:val="977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769" w:type="dxa"/>
          </w:tcPr>
          <w:p w14:paraId="626C4E80" w14:textId="3371D911" w:rsidR="4AD44BF4" w:rsidRPr="00841E58" w:rsidRDefault="70B6C636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214" w:type="dxa"/>
          </w:tcPr>
          <w:p w14:paraId="192E647E" w14:textId="01F0757C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="0636D2C9" w:rsidRPr="008D4023">
              <w:rPr>
                <w:rFonts w:eastAsia="Calibri"/>
                <w:i/>
                <w:iCs/>
                <w:color w:val="000000" w:themeColor="text1"/>
              </w:rPr>
              <w:t>Pierwszy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1BA070D5" w14:textId="48774D17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00A72FC4">
        <w:trPr>
          <w:trHeight w:val="953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769" w:type="dxa"/>
          </w:tcPr>
          <w:p w14:paraId="1AF38C7E" w14:textId="030FFB7B" w:rsidR="39093090" w:rsidRPr="00841E58" w:rsidRDefault="63C3850F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214" w:type="dxa"/>
          </w:tcPr>
          <w:p w14:paraId="77E5A2CB" w14:textId="00D7D404" w:rsidR="6531F13B" w:rsidRPr="00841E58" w:rsidRDefault="4FE5E3FA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  <w:color w:val="000000" w:themeColor="text1"/>
              </w:rPr>
              <w:t>Drugi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26FA6DC7" w14:textId="444B667A" w:rsidR="3BB77761" w:rsidRPr="00841E58" w:rsidRDefault="3BB77761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00A72FC4">
        <w:trPr>
          <w:trHeight w:val="110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769" w:type="dxa"/>
          </w:tcPr>
          <w:p w14:paraId="31A551D3" w14:textId="2725B1A5" w:rsidR="604C9AF3" w:rsidRPr="00841E58" w:rsidRDefault="311AF8F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214" w:type="dxa"/>
          </w:tcPr>
          <w:p w14:paraId="659348A2" w14:textId="1685B4C7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</w:rPr>
              <w:t xml:space="preserve">Raport </w:t>
            </w:r>
            <w:r w:rsidR="208EE438" w:rsidRPr="008D4023">
              <w:rPr>
                <w:rFonts w:eastAsia="Calibri"/>
                <w:i/>
                <w:iCs/>
                <w:color w:val="000000" w:themeColor="text1"/>
              </w:rPr>
              <w:t>Modelowanie numeryczne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4A21CF6A" w14:textId="09BE687D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00A72FC4">
        <w:trPr>
          <w:trHeight w:val="151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769" w:type="dxa"/>
          </w:tcPr>
          <w:p w14:paraId="7FAD1F19" w14:textId="3A1F88FB" w:rsidR="3BB77761" w:rsidRPr="00841E58" w:rsidRDefault="71B6C2C8" w:rsidP="00A72FC4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Rekomendacja Wykonawcy – dobre praktyki transformacji systemu </w:t>
            </w:r>
            <w:r w:rsidR="5243227F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elektro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ciepłowniczego w kierunku OZE</w:t>
            </w:r>
            <w:r w:rsidR="12EDE7F2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5214" w:type="dxa"/>
          </w:tcPr>
          <w:p w14:paraId="0638CFBA" w14:textId="6CC1A5A4" w:rsidR="6A1B66AC" w:rsidRPr="00841E58" w:rsidRDefault="26DED777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7B28C0DE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>przedstawił</w:t>
            </w:r>
            <w:r w:rsidR="1222CA26" w:rsidRPr="5AD1319D">
              <w:rPr>
                <w:rFonts w:asciiTheme="minorHAnsi" w:eastAsia="Calibri" w:hAnsiTheme="minorHAnsi" w:cstheme="minorBidi"/>
              </w:rPr>
              <w:t xml:space="preserve"> i opublikował</w:t>
            </w:r>
            <w:r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  <w:color w:val="000000" w:themeColor="text1"/>
              </w:rPr>
              <w:t>Raport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Rekomendacja Wykonawcy – dobre praktyki transformacji systemu </w:t>
            </w:r>
            <w:r w:rsidR="00513264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elektro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ciepłowniczego w kierunku OZE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12EDE7F2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 xml:space="preserve">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Pr="5AD1319D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867" w:type="dxa"/>
          </w:tcPr>
          <w:p w14:paraId="2C385A92" w14:textId="64A6B47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 w:rsidP="008F17F9">
      <w:pPr>
        <w:spacing w:line="259" w:lineRule="auto"/>
        <w:rPr>
          <w:rFonts w:cstheme="minorHAnsi"/>
        </w:rPr>
      </w:pPr>
    </w:p>
    <w:p w14:paraId="33F17DF9" w14:textId="6A370E8F" w:rsidR="3BB77761" w:rsidRPr="00841E58" w:rsidRDefault="3BB77761" w:rsidP="008F17F9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8F1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  <w16cex:commentExtensible w16cex:durableId="7CDF1C03" w16cex:dateUtc="2021-05-22T23:14:06.578Z"/>
  <w16cex:commentExtensible w16cex:durableId="37DE90D9" w16cex:dateUtc="2021-05-22T23:14:58.773Z"/>
  <w16cex:commentExtensible w16cex:durableId="5CB13306" w16cex:dateUtc="2021-05-22T23:16:13.212Z"/>
  <w16cex:commentExtensible w16cex:durableId="57EDBB33" w16cex:dateUtc="2021-05-22T23:16:27.705Z"/>
  <w16cex:commentExtensible w16cex:durableId="01021B5D" w16cex:dateUtc="2021-05-22T23:16:35.139Z"/>
  <w16cex:commentExtensible w16cex:durableId="52A05761" w16cex:dateUtc="2021-05-22T23:16:46.973Z"/>
  <w16cex:commentExtensible w16cex:durableId="7C71FCA7" w16cex:dateUtc="2021-05-25T20:15:58.3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2E22E" w14:textId="77777777" w:rsidR="008F17F9" w:rsidRDefault="008F17F9" w:rsidP="004F7003">
      <w:r>
        <w:separator/>
      </w:r>
    </w:p>
  </w:endnote>
  <w:endnote w:type="continuationSeparator" w:id="0">
    <w:p w14:paraId="6DCC956D" w14:textId="77777777" w:rsidR="008F17F9" w:rsidRDefault="008F17F9" w:rsidP="004F7003">
      <w:r>
        <w:continuationSeparator/>
      </w:r>
    </w:p>
  </w:endnote>
  <w:endnote w:type="continuationNotice" w:id="1">
    <w:p w14:paraId="3539A017" w14:textId="77777777" w:rsidR="008F17F9" w:rsidRDefault="008F1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3010" w14:textId="77777777" w:rsidR="00477180" w:rsidRDefault="00477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30C71AFF" w:rsidR="008F17F9" w:rsidRPr="00B64DBA" w:rsidRDefault="008F17F9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E4ED0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E4ED0">
      <w:rPr>
        <w:rFonts w:ascii="Calibri Light" w:hAnsi="Calibri Light" w:cs="Calibri Light"/>
        <w:b/>
        <w:bCs/>
        <w:noProof/>
        <w:sz w:val="20"/>
        <w:szCs w:val="20"/>
      </w:rPr>
      <w:t>27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8F17F9" w:rsidRDefault="008F17F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8B2E7" w14:textId="77777777" w:rsidR="00477180" w:rsidRDefault="00477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338F" w14:textId="77777777" w:rsidR="008F17F9" w:rsidRDefault="008F17F9" w:rsidP="004F7003">
      <w:r>
        <w:separator/>
      </w:r>
    </w:p>
  </w:footnote>
  <w:footnote w:type="continuationSeparator" w:id="0">
    <w:p w14:paraId="3E235E3E" w14:textId="77777777" w:rsidR="008F17F9" w:rsidRDefault="008F17F9" w:rsidP="004F7003">
      <w:r>
        <w:continuationSeparator/>
      </w:r>
    </w:p>
  </w:footnote>
  <w:footnote w:type="continuationNotice" w:id="1">
    <w:p w14:paraId="419A9B20" w14:textId="77777777" w:rsidR="008F17F9" w:rsidRDefault="008F1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2FC1C" w14:textId="77777777" w:rsidR="00477180" w:rsidRDefault="00477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07891" w14:textId="77777777" w:rsidR="00477180" w:rsidRDefault="004771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417C" w14:textId="77777777" w:rsidR="00477180" w:rsidRDefault="738110BB" w:rsidP="00477180">
    <w:pPr>
      <w:pStyle w:val="Nagwek"/>
      <w:jc w:val="both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491759CB" wp14:editId="2C97EDBE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F38BC" w14:textId="3C2AB3EA" w:rsidR="00AA313E" w:rsidRDefault="00477180" w:rsidP="00477180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4D44F12C" w14:textId="77777777" w:rsidR="00477180" w:rsidRDefault="00477180" w:rsidP="00477180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83749"/>
    <w:multiLevelType w:val="hybridMultilevel"/>
    <w:tmpl w:val="3008FB1E"/>
    <w:lvl w:ilvl="0" w:tplc="6E1EDF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0C5A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E8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8F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EF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841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6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C8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F26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37F98"/>
    <w:multiLevelType w:val="hybridMultilevel"/>
    <w:tmpl w:val="7F5A410E"/>
    <w:lvl w:ilvl="0" w:tplc="08725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85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A5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9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428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4C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8DB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CC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46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133CA"/>
    <w:multiLevelType w:val="hybridMultilevel"/>
    <w:tmpl w:val="1ADEFDAE"/>
    <w:lvl w:ilvl="0" w:tplc="B8866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C2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92A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EC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AD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707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C6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EA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69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6"/>
  </w:num>
  <w:num w:numId="4">
    <w:abstractNumId w:val="2"/>
  </w:num>
  <w:num w:numId="5">
    <w:abstractNumId w:val="22"/>
  </w:num>
  <w:num w:numId="6">
    <w:abstractNumId w:val="15"/>
  </w:num>
  <w:num w:numId="7">
    <w:abstractNumId w:val="10"/>
  </w:num>
  <w:num w:numId="8">
    <w:abstractNumId w:val="27"/>
  </w:num>
  <w:num w:numId="9">
    <w:abstractNumId w:val="9"/>
  </w:num>
  <w:num w:numId="10">
    <w:abstractNumId w:val="1"/>
  </w:num>
  <w:num w:numId="11">
    <w:abstractNumId w:val="28"/>
  </w:num>
  <w:num w:numId="12">
    <w:abstractNumId w:val="32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21"/>
  </w:num>
  <w:num w:numId="18">
    <w:abstractNumId w:val="16"/>
  </w:num>
  <w:num w:numId="19">
    <w:abstractNumId w:val="11"/>
  </w:num>
  <w:num w:numId="20">
    <w:abstractNumId w:val="4"/>
  </w:num>
  <w:num w:numId="21">
    <w:abstractNumId w:val="33"/>
  </w:num>
  <w:num w:numId="22">
    <w:abstractNumId w:val="31"/>
  </w:num>
  <w:num w:numId="23">
    <w:abstractNumId w:val="19"/>
  </w:num>
  <w:num w:numId="24">
    <w:abstractNumId w:val="3"/>
  </w:num>
  <w:num w:numId="25">
    <w:abstractNumId w:val="5"/>
  </w:num>
  <w:num w:numId="26">
    <w:abstractNumId w:val="8"/>
  </w:num>
  <w:num w:numId="27">
    <w:abstractNumId w:val="30"/>
  </w:num>
  <w:num w:numId="28">
    <w:abstractNumId w:val="23"/>
  </w:num>
  <w:num w:numId="29">
    <w:abstractNumId w:val="14"/>
  </w:num>
  <w:num w:numId="30">
    <w:abstractNumId w:val="0"/>
  </w:num>
  <w:num w:numId="31">
    <w:abstractNumId w:val="17"/>
  </w:num>
  <w:num w:numId="32">
    <w:abstractNumId w:val="13"/>
  </w:num>
  <w:num w:numId="33">
    <w:abstractNumId w:val="18"/>
  </w:num>
  <w:num w:numId="3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DEB36"/>
    <w:rsid w:val="000E288D"/>
    <w:rsid w:val="000E3429"/>
    <w:rsid w:val="000E39FD"/>
    <w:rsid w:val="000E61EA"/>
    <w:rsid w:val="000E63C1"/>
    <w:rsid w:val="000E8A6D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2D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410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21C"/>
    <w:rsid w:val="0019043F"/>
    <w:rsid w:val="00191D71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2E6E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1AB5"/>
    <w:rsid w:val="002924C5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F4B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25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4B85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6515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77180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264"/>
    <w:rsid w:val="005137AE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4F02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4ED0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C4C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17E39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369C"/>
    <w:rsid w:val="00813D30"/>
    <w:rsid w:val="00814736"/>
    <w:rsid w:val="00814BB0"/>
    <w:rsid w:val="00814CB0"/>
    <w:rsid w:val="00815F6A"/>
    <w:rsid w:val="008160AB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023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3ED"/>
    <w:rsid w:val="008E4F61"/>
    <w:rsid w:val="008E52B2"/>
    <w:rsid w:val="008E7375"/>
    <w:rsid w:val="008F001D"/>
    <w:rsid w:val="008F0491"/>
    <w:rsid w:val="008F0DCA"/>
    <w:rsid w:val="008F1474"/>
    <w:rsid w:val="008F17F9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D85B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2BF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2FC4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13E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5865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2786"/>
    <w:rsid w:val="00BB3FE5"/>
    <w:rsid w:val="00BB4189"/>
    <w:rsid w:val="00BB4274"/>
    <w:rsid w:val="00BB5A74"/>
    <w:rsid w:val="00BB79F6"/>
    <w:rsid w:val="00BC1556"/>
    <w:rsid w:val="00BC227E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0E36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3C91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A93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3D87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CA4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D79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5ECF"/>
    <w:rsid w:val="00EC69BD"/>
    <w:rsid w:val="00EC6C24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63CF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CFA14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B1C41"/>
    <w:rsid w:val="017C699A"/>
    <w:rsid w:val="017EE3F0"/>
    <w:rsid w:val="017F53B5"/>
    <w:rsid w:val="018DA0CA"/>
    <w:rsid w:val="018DE570"/>
    <w:rsid w:val="0194958B"/>
    <w:rsid w:val="01965BE4"/>
    <w:rsid w:val="01993A38"/>
    <w:rsid w:val="01B8A12D"/>
    <w:rsid w:val="01D02A14"/>
    <w:rsid w:val="01D073A3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43110"/>
    <w:rsid w:val="0287B923"/>
    <w:rsid w:val="028D01A8"/>
    <w:rsid w:val="028D7685"/>
    <w:rsid w:val="029C08C7"/>
    <w:rsid w:val="02AB47B0"/>
    <w:rsid w:val="02AC6724"/>
    <w:rsid w:val="02B65507"/>
    <w:rsid w:val="02B77EBE"/>
    <w:rsid w:val="02CB7B1A"/>
    <w:rsid w:val="02D5A09C"/>
    <w:rsid w:val="02D78DFA"/>
    <w:rsid w:val="02E101B3"/>
    <w:rsid w:val="02E4ADF3"/>
    <w:rsid w:val="02E4CAB5"/>
    <w:rsid w:val="02EC6BA6"/>
    <w:rsid w:val="030F502A"/>
    <w:rsid w:val="031230FE"/>
    <w:rsid w:val="0315600C"/>
    <w:rsid w:val="03198753"/>
    <w:rsid w:val="0320C1D0"/>
    <w:rsid w:val="032D1EFC"/>
    <w:rsid w:val="0333EE32"/>
    <w:rsid w:val="03353200"/>
    <w:rsid w:val="03378D69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68BE01"/>
    <w:rsid w:val="03752915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D96790"/>
    <w:rsid w:val="03E2CAF0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CEF4B"/>
    <w:rsid w:val="043F8942"/>
    <w:rsid w:val="04404C1F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8A520D"/>
    <w:rsid w:val="04923892"/>
    <w:rsid w:val="04926EF8"/>
    <w:rsid w:val="049517C7"/>
    <w:rsid w:val="0497C200"/>
    <w:rsid w:val="049CEEA5"/>
    <w:rsid w:val="049DEEED"/>
    <w:rsid w:val="04A37A6A"/>
    <w:rsid w:val="04A38B40"/>
    <w:rsid w:val="04A7F0E2"/>
    <w:rsid w:val="04B7572F"/>
    <w:rsid w:val="04BE607A"/>
    <w:rsid w:val="04C6301E"/>
    <w:rsid w:val="04CCD6F0"/>
    <w:rsid w:val="04D1B604"/>
    <w:rsid w:val="04D2DF26"/>
    <w:rsid w:val="04D6847F"/>
    <w:rsid w:val="04D72622"/>
    <w:rsid w:val="04DFA74C"/>
    <w:rsid w:val="04E74269"/>
    <w:rsid w:val="04FBEFB2"/>
    <w:rsid w:val="0511307D"/>
    <w:rsid w:val="05206B23"/>
    <w:rsid w:val="05290118"/>
    <w:rsid w:val="053C25B6"/>
    <w:rsid w:val="053F2177"/>
    <w:rsid w:val="053F3F7A"/>
    <w:rsid w:val="05406A8C"/>
    <w:rsid w:val="0558F2E5"/>
    <w:rsid w:val="05700803"/>
    <w:rsid w:val="057209BA"/>
    <w:rsid w:val="058ECAB1"/>
    <w:rsid w:val="0598B299"/>
    <w:rsid w:val="05A2775E"/>
    <w:rsid w:val="05A6D3C4"/>
    <w:rsid w:val="05B16203"/>
    <w:rsid w:val="05C8F853"/>
    <w:rsid w:val="05CC7842"/>
    <w:rsid w:val="05CD1E0F"/>
    <w:rsid w:val="05CE2975"/>
    <w:rsid w:val="05D6AD37"/>
    <w:rsid w:val="05D979DF"/>
    <w:rsid w:val="05E36B54"/>
    <w:rsid w:val="05EFF53C"/>
    <w:rsid w:val="05F2CB7A"/>
    <w:rsid w:val="05FF761A"/>
    <w:rsid w:val="060813CA"/>
    <w:rsid w:val="0608E7EF"/>
    <w:rsid w:val="06098C42"/>
    <w:rsid w:val="060E5A5C"/>
    <w:rsid w:val="060E79B2"/>
    <w:rsid w:val="0610B418"/>
    <w:rsid w:val="0617A00C"/>
    <w:rsid w:val="061A773D"/>
    <w:rsid w:val="06244D20"/>
    <w:rsid w:val="06270E9F"/>
    <w:rsid w:val="063400AA"/>
    <w:rsid w:val="0635B008"/>
    <w:rsid w:val="0636D2C9"/>
    <w:rsid w:val="0647FFB6"/>
    <w:rsid w:val="064C2289"/>
    <w:rsid w:val="064D06AD"/>
    <w:rsid w:val="0653A337"/>
    <w:rsid w:val="065756EB"/>
    <w:rsid w:val="065CE4DB"/>
    <w:rsid w:val="06672052"/>
    <w:rsid w:val="066B4651"/>
    <w:rsid w:val="0677C8A9"/>
    <w:rsid w:val="069D04D9"/>
    <w:rsid w:val="069DC739"/>
    <w:rsid w:val="06A036C2"/>
    <w:rsid w:val="06B899B7"/>
    <w:rsid w:val="06D1040D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4EFEE"/>
    <w:rsid w:val="0737A7EA"/>
    <w:rsid w:val="0740F60F"/>
    <w:rsid w:val="0750CF59"/>
    <w:rsid w:val="075692A5"/>
    <w:rsid w:val="076CE609"/>
    <w:rsid w:val="07730740"/>
    <w:rsid w:val="07741FFC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804D742"/>
    <w:rsid w:val="08086D7E"/>
    <w:rsid w:val="081B55F4"/>
    <w:rsid w:val="081F786C"/>
    <w:rsid w:val="0828877A"/>
    <w:rsid w:val="08294357"/>
    <w:rsid w:val="082BEAC9"/>
    <w:rsid w:val="0832F427"/>
    <w:rsid w:val="0834527B"/>
    <w:rsid w:val="08394807"/>
    <w:rsid w:val="0839CBB6"/>
    <w:rsid w:val="083A8E9E"/>
    <w:rsid w:val="0844304A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C2DCA"/>
    <w:rsid w:val="08A41145"/>
    <w:rsid w:val="08A6451B"/>
    <w:rsid w:val="08BEB4CC"/>
    <w:rsid w:val="08C37C82"/>
    <w:rsid w:val="08C5322D"/>
    <w:rsid w:val="08C76901"/>
    <w:rsid w:val="08C9329F"/>
    <w:rsid w:val="08CB8C2B"/>
    <w:rsid w:val="08CCCBCF"/>
    <w:rsid w:val="08CEDE1F"/>
    <w:rsid w:val="08D182B8"/>
    <w:rsid w:val="08E84580"/>
    <w:rsid w:val="08F0E9E7"/>
    <w:rsid w:val="08F5209C"/>
    <w:rsid w:val="08F558B7"/>
    <w:rsid w:val="08FB5E0A"/>
    <w:rsid w:val="08FBEB95"/>
    <w:rsid w:val="090F99F9"/>
    <w:rsid w:val="09369ED6"/>
    <w:rsid w:val="0944A88E"/>
    <w:rsid w:val="0953020A"/>
    <w:rsid w:val="095F25D9"/>
    <w:rsid w:val="09712710"/>
    <w:rsid w:val="09756937"/>
    <w:rsid w:val="098556D8"/>
    <w:rsid w:val="09965DAD"/>
    <w:rsid w:val="0999F374"/>
    <w:rsid w:val="09BD2D08"/>
    <w:rsid w:val="09C2F559"/>
    <w:rsid w:val="09CE6BF4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4F9ADC"/>
    <w:rsid w:val="0A5484A2"/>
    <w:rsid w:val="0A621384"/>
    <w:rsid w:val="0A7801E9"/>
    <w:rsid w:val="0A7E4365"/>
    <w:rsid w:val="0A82246F"/>
    <w:rsid w:val="0A830C31"/>
    <w:rsid w:val="0A866CAE"/>
    <w:rsid w:val="0A897629"/>
    <w:rsid w:val="0A898744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717F1"/>
    <w:rsid w:val="0AD9930E"/>
    <w:rsid w:val="0ADCE4F5"/>
    <w:rsid w:val="0AEB26A5"/>
    <w:rsid w:val="0AEC0F38"/>
    <w:rsid w:val="0AF0E744"/>
    <w:rsid w:val="0B024208"/>
    <w:rsid w:val="0B046482"/>
    <w:rsid w:val="0B173464"/>
    <w:rsid w:val="0B20A1D7"/>
    <w:rsid w:val="0B282D62"/>
    <w:rsid w:val="0B2D7D94"/>
    <w:rsid w:val="0B2DD388"/>
    <w:rsid w:val="0B425D82"/>
    <w:rsid w:val="0B454916"/>
    <w:rsid w:val="0B4BBA50"/>
    <w:rsid w:val="0B529E8F"/>
    <w:rsid w:val="0B5A4A4A"/>
    <w:rsid w:val="0B5E89DB"/>
    <w:rsid w:val="0B5FD2DF"/>
    <w:rsid w:val="0B70CE9F"/>
    <w:rsid w:val="0B780267"/>
    <w:rsid w:val="0B7F069B"/>
    <w:rsid w:val="0B85E554"/>
    <w:rsid w:val="0B8E8AEB"/>
    <w:rsid w:val="0B90A209"/>
    <w:rsid w:val="0B92735A"/>
    <w:rsid w:val="0B966109"/>
    <w:rsid w:val="0B985BA8"/>
    <w:rsid w:val="0B990122"/>
    <w:rsid w:val="0BA86629"/>
    <w:rsid w:val="0BB0AACE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C4512"/>
    <w:rsid w:val="0C0C570E"/>
    <w:rsid w:val="0C209C79"/>
    <w:rsid w:val="0C21FE2E"/>
    <w:rsid w:val="0C2B722E"/>
    <w:rsid w:val="0C2BD598"/>
    <w:rsid w:val="0C2BD5D1"/>
    <w:rsid w:val="0C345B92"/>
    <w:rsid w:val="0C34B91F"/>
    <w:rsid w:val="0C43EC90"/>
    <w:rsid w:val="0C45A46A"/>
    <w:rsid w:val="0C5AF406"/>
    <w:rsid w:val="0C60EFE9"/>
    <w:rsid w:val="0C74B8EB"/>
    <w:rsid w:val="0C7A49B4"/>
    <w:rsid w:val="0C8898F2"/>
    <w:rsid w:val="0C8B0064"/>
    <w:rsid w:val="0C93A586"/>
    <w:rsid w:val="0C9B2DF9"/>
    <w:rsid w:val="0CA3422E"/>
    <w:rsid w:val="0CA82CA1"/>
    <w:rsid w:val="0CADA483"/>
    <w:rsid w:val="0CAF00D3"/>
    <w:rsid w:val="0CB35A1B"/>
    <w:rsid w:val="0CBCF6D5"/>
    <w:rsid w:val="0CBE1654"/>
    <w:rsid w:val="0CC38249"/>
    <w:rsid w:val="0CC826CF"/>
    <w:rsid w:val="0CE017D7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3B498E"/>
    <w:rsid w:val="0D51A974"/>
    <w:rsid w:val="0D5614DD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D650D0"/>
    <w:rsid w:val="0DEC6E48"/>
    <w:rsid w:val="0DECF9BD"/>
    <w:rsid w:val="0DF0C800"/>
    <w:rsid w:val="0DF63454"/>
    <w:rsid w:val="0DF9EDD2"/>
    <w:rsid w:val="0DFF619D"/>
    <w:rsid w:val="0E0627DB"/>
    <w:rsid w:val="0E0642C0"/>
    <w:rsid w:val="0E06CA69"/>
    <w:rsid w:val="0E0A68D9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22225"/>
    <w:rsid w:val="0E5DA6BC"/>
    <w:rsid w:val="0E5E1D00"/>
    <w:rsid w:val="0E66D457"/>
    <w:rsid w:val="0E7177BB"/>
    <w:rsid w:val="0E71C8A7"/>
    <w:rsid w:val="0E756EA9"/>
    <w:rsid w:val="0E7C3B1F"/>
    <w:rsid w:val="0E91202F"/>
    <w:rsid w:val="0E94718E"/>
    <w:rsid w:val="0E953DD2"/>
    <w:rsid w:val="0E9A0A3B"/>
    <w:rsid w:val="0EA54DDE"/>
    <w:rsid w:val="0EAD24F7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54EEE8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50E19"/>
    <w:rsid w:val="0FC82283"/>
    <w:rsid w:val="0FCC599B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60C42"/>
    <w:rsid w:val="108D5B38"/>
    <w:rsid w:val="1092FA2A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06429"/>
    <w:rsid w:val="10E7207A"/>
    <w:rsid w:val="10F5AB51"/>
    <w:rsid w:val="11058767"/>
    <w:rsid w:val="110EB81D"/>
    <w:rsid w:val="11136A53"/>
    <w:rsid w:val="1116CA57"/>
    <w:rsid w:val="1118857F"/>
    <w:rsid w:val="111B29CD"/>
    <w:rsid w:val="1125B830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DCB1A3"/>
    <w:rsid w:val="11EB1A76"/>
    <w:rsid w:val="11F01A2E"/>
    <w:rsid w:val="11F22BFA"/>
    <w:rsid w:val="11F37CC3"/>
    <w:rsid w:val="11F73FAA"/>
    <w:rsid w:val="12048C9C"/>
    <w:rsid w:val="120DE995"/>
    <w:rsid w:val="120E82DE"/>
    <w:rsid w:val="12147FB3"/>
    <w:rsid w:val="1214EAAB"/>
    <w:rsid w:val="122231B2"/>
    <w:rsid w:val="1222CA26"/>
    <w:rsid w:val="122EF78C"/>
    <w:rsid w:val="1236F27D"/>
    <w:rsid w:val="123FFC42"/>
    <w:rsid w:val="12409433"/>
    <w:rsid w:val="1248610A"/>
    <w:rsid w:val="124B2226"/>
    <w:rsid w:val="1254C71B"/>
    <w:rsid w:val="12597EDA"/>
    <w:rsid w:val="1259AA2A"/>
    <w:rsid w:val="12736235"/>
    <w:rsid w:val="127691F6"/>
    <w:rsid w:val="12773CB3"/>
    <w:rsid w:val="1288E8BF"/>
    <w:rsid w:val="12936933"/>
    <w:rsid w:val="12938B51"/>
    <w:rsid w:val="129C02D3"/>
    <w:rsid w:val="129D2E31"/>
    <w:rsid w:val="129D72BF"/>
    <w:rsid w:val="12A798EA"/>
    <w:rsid w:val="12A8708D"/>
    <w:rsid w:val="12BA5A0C"/>
    <w:rsid w:val="12C458BF"/>
    <w:rsid w:val="12CBC449"/>
    <w:rsid w:val="12D46657"/>
    <w:rsid w:val="12D9DB81"/>
    <w:rsid w:val="12DB395B"/>
    <w:rsid w:val="12E3C45A"/>
    <w:rsid w:val="12EAAD5D"/>
    <w:rsid w:val="12EDE7F2"/>
    <w:rsid w:val="12EE8661"/>
    <w:rsid w:val="130E45D3"/>
    <w:rsid w:val="130F88E1"/>
    <w:rsid w:val="1317EF82"/>
    <w:rsid w:val="131D491F"/>
    <w:rsid w:val="132199F5"/>
    <w:rsid w:val="132490C2"/>
    <w:rsid w:val="1329E2FC"/>
    <w:rsid w:val="132F53EE"/>
    <w:rsid w:val="133141DA"/>
    <w:rsid w:val="13333D23"/>
    <w:rsid w:val="133A6CE6"/>
    <w:rsid w:val="1358AAA4"/>
    <w:rsid w:val="1360B7FB"/>
    <w:rsid w:val="1363ECC2"/>
    <w:rsid w:val="1366598B"/>
    <w:rsid w:val="136D49B5"/>
    <w:rsid w:val="1373DB3F"/>
    <w:rsid w:val="1377BB1A"/>
    <w:rsid w:val="137AA39B"/>
    <w:rsid w:val="137D9CE7"/>
    <w:rsid w:val="138E45AD"/>
    <w:rsid w:val="139F4D0A"/>
    <w:rsid w:val="13A71E17"/>
    <w:rsid w:val="13AB05A7"/>
    <w:rsid w:val="13AE8078"/>
    <w:rsid w:val="13B3B42F"/>
    <w:rsid w:val="13B75EDE"/>
    <w:rsid w:val="13C008B8"/>
    <w:rsid w:val="13C340AC"/>
    <w:rsid w:val="13CDDC6A"/>
    <w:rsid w:val="13D1DC4E"/>
    <w:rsid w:val="13D73369"/>
    <w:rsid w:val="13DB136F"/>
    <w:rsid w:val="13E112D3"/>
    <w:rsid w:val="13E4A470"/>
    <w:rsid w:val="13E9DE20"/>
    <w:rsid w:val="13FCAE6D"/>
    <w:rsid w:val="140742C4"/>
    <w:rsid w:val="140C0CA0"/>
    <w:rsid w:val="14188537"/>
    <w:rsid w:val="1421C3B9"/>
    <w:rsid w:val="142F67DC"/>
    <w:rsid w:val="14348E15"/>
    <w:rsid w:val="1439CA9E"/>
    <w:rsid w:val="143F54D4"/>
    <w:rsid w:val="14488FEE"/>
    <w:rsid w:val="145393EA"/>
    <w:rsid w:val="1457946E"/>
    <w:rsid w:val="146101F5"/>
    <w:rsid w:val="1461F237"/>
    <w:rsid w:val="1464ADDB"/>
    <w:rsid w:val="14693ED6"/>
    <w:rsid w:val="147D4D6A"/>
    <w:rsid w:val="1488B9D2"/>
    <w:rsid w:val="148C2561"/>
    <w:rsid w:val="148DADFD"/>
    <w:rsid w:val="148DC5AC"/>
    <w:rsid w:val="149DA6A5"/>
    <w:rsid w:val="14A73B01"/>
    <w:rsid w:val="14BB377D"/>
    <w:rsid w:val="14BC0451"/>
    <w:rsid w:val="14C58DCF"/>
    <w:rsid w:val="14CD9F9A"/>
    <w:rsid w:val="14CE7520"/>
    <w:rsid w:val="14CF0D84"/>
    <w:rsid w:val="14D6AD6B"/>
    <w:rsid w:val="14E493A1"/>
    <w:rsid w:val="14E927EE"/>
    <w:rsid w:val="14E93D69"/>
    <w:rsid w:val="14EAE356"/>
    <w:rsid w:val="14EF333E"/>
    <w:rsid w:val="14F09238"/>
    <w:rsid w:val="14F1F748"/>
    <w:rsid w:val="14F4B619"/>
    <w:rsid w:val="1519791E"/>
    <w:rsid w:val="1519F4C6"/>
    <w:rsid w:val="15247DF1"/>
    <w:rsid w:val="1524F33F"/>
    <w:rsid w:val="15251CE2"/>
    <w:rsid w:val="15300C3D"/>
    <w:rsid w:val="15432296"/>
    <w:rsid w:val="154B4D17"/>
    <w:rsid w:val="154D3E2B"/>
    <w:rsid w:val="1552C76E"/>
    <w:rsid w:val="1561BA6D"/>
    <w:rsid w:val="15708FA9"/>
    <w:rsid w:val="15744259"/>
    <w:rsid w:val="157CF451"/>
    <w:rsid w:val="1587C058"/>
    <w:rsid w:val="158F654E"/>
    <w:rsid w:val="15910EFE"/>
    <w:rsid w:val="1592E839"/>
    <w:rsid w:val="15A1DCD9"/>
    <w:rsid w:val="15ADA766"/>
    <w:rsid w:val="15B30D1B"/>
    <w:rsid w:val="15B9EED4"/>
    <w:rsid w:val="15BBDF6F"/>
    <w:rsid w:val="15BC06D5"/>
    <w:rsid w:val="15BE23E1"/>
    <w:rsid w:val="15D8EFC8"/>
    <w:rsid w:val="15DC100F"/>
    <w:rsid w:val="15DE3A04"/>
    <w:rsid w:val="15EDB90F"/>
    <w:rsid w:val="15F118B1"/>
    <w:rsid w:val="15FCF893"/>
    <w:rsid w:val="16008B3A"/>
    <w:rsid w:val="1628A765"/>
    <w:rsid w:val="1629D662"/>
    <w:rsid w:val="1632DE89"/>
    <w:rsid w:val="164D4EEA"/>
    <w:rsid w:val="164FE72C"/>
    <w:rsid w:val="1650E335"/>
    <w:rsid w:val="16604231"/>
    <w:rsid w:val="166071B6"/>
    <w:rsid w:val="166F4A20"/>
    <w:rsid w:val="167769B8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B70BA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9D2DD"/>
    <w:rsid w:val="175E2B8B"/>
    <w:rsid w:val="17603F0A"/>
    <w:rsid w:val="176B4BDF"/>
    <w:rsid w:val="177533A9"/>
    <w:rsid w:val="1797C9E2"/>
    <w:rsid w:val="17A0515D"/>
    <w:rsid w:val="17A1B750"/>
    <w:rsid w:val="17AD340C"/>
    <w:rsid w:val="17AF60AA"/>
    <w:rsid w:val="17AF7355"/>
    <w:rsid w:val="17BCDC6E"/>
    <w:rsid w:val="17BEAE13"/>
    <w:rsid w:val="17C0039C"/>
    <w:rsid w:val="17C00DAE"/>
    <w:rsid w:val="17C75195"/>
    <w:rsid w:val="17CBFECF"/>
    <w:rsid w:val="17CCE469"/>
    <w:rsid w:val="17DA589F"/>
    <w:rsid w:val="17E2401A"/>
    <w:rsid w:val="17F0BE2F"/>
    <w:rsid w:val="17F2D83F"/>
    <w:rsid w:val="17F71723"/>
    <w:rsid w:val="17FF4E3F"/>
    <w:rsid w:val="180FAA02"/>
    <w:rsid w:val="1810275D"/>
    <w:rsid w:val="1817F93A"/>
    <w:rsid w:val="181DD151"/>
    <w:rsid w:val="18215B84"/>
    <w:rsid w:val="1824E6D9"/>
    <w:rsid w:val="182E2DE2"/>
    <w:rsid w:val="182E594B"/>
    <w:rsid w:val="18357B79"/>
    <w:rsid w:val="1837C611"/>
    <w:rsid w:val="183DF64C"/>
    <w:rsid w:val="183E5DCF"/>
    <w:rsid w:val="1841B0C7"/>
    <w:rsid w:val="18469E17"/>
    <w:rsid w:val="18580444"/>
    <w:rsid w:val="1865DE46"/>
    <w:rsid w:val="186812AB"/>
    <w:rsid w:val="187EB1CF"/>
    <w:rsid w:val="18809308"/>
    <w:rsid w:val="188110C1"/>
    <w:rsid w:val="188CE97E"/>
    <w:rsid w:val="1892EF65"/>
    <w:rsid w:val="1899E3F6"/>
    <w:rsid w:val="18A4844A"/>
    <w:rsid w:val="18AADB55"/>
    <w:rsid w:val="18ACF5C5"/>
    <w:rsid w:val="18B07F39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69B32"/>
    <w:rsid w:val="18E9C66C"/>
    <w:rsid w:val="18FE1D6E"/>
    <w:rsid w:val="191AEB53"/>
    <w:rsid w:val="191E86E5"/>
    <w:rsid w:val="1925A01C"/>
    <w:rsid w:val="1925BF49"/>
    <w:rsid w:val="1926334D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7FAB64"/>
    <w:rsid w:val="1980136A"/>
    <w:rsid w:val="198086E3"/>
    <w:rsid w:val="19A1DC9A"/>
    <w:rsid w:val="19A45D63"/>
    <w:rsid w:val="19AD3A69"/>
    <w:rsid w:val="19BFD424"/>
    <w:rsid w:val="19C58C98"/>
    <w:rsid w:val="19CBD91B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B17A3"/>
    <w:rsid w:val="1A1C91A5"/>
    <w:rsid w:val="1A21A5F6"/>
    <w:rsid w:val="1A2E1C82"/>
    <w:rsid w:val="1A3B1BBC"/>
    <w:rsid w:val="1A3DF0DB"/>
    <w:rsid w:val="1A3EE8DA"/>
    <w:rsid w:val="1A42E8F7"/>
    <w:rsid w:val="1A482498"/>
    <w:rsid w:val="1A4C10D0"/>
    <w:rsid w:val="1A56A4CB"/>
    <w:rsid w:val="1A5A687C"/>
    <w:rsid w:val="1A736A86"/>
    <w:rsid w:val="1A7AE3AF"/>
    <w:rsid w:val="1A7C0814"/>
    <w:rsid w:val="1A7C5736"/>
    <w:rsid w:val="1A883199"/>
    <w:rsid w:val="1A936891"/>
    <w:rsid w:val="1A9D37A7"/>
    <w:rsid w:val="1AC02B38"/>
    <w:rsid w:val="1AC8B4C0"/>
    <w:rsid w:val="1ACE5F64"/>
    <w:rsid w:val="1AD3D42E"/>
    <w:rsid w:val="1AD47C90"/>
    <w:rsid w:val="1AD5570E"/>
    <w:rsid w:val="1ADAA688"/>
    <w:rsid w:val="1AE05C9B"/>
    <w:rsid w:val="1AE33226"/>
    <w:rsid w:val="1AE53F27"/>
    <w:rsid w:val="1AE7FE7A"/>
    <w:rsid w:val="1B11040A"/>
    <w:rsid w:val="1B1117AB"/>
    <w:rsid w:val="1B2B45D5"/>
    <w:rsid w:val="1B336218"/>
    <w:rsid w:val="1B34C8EE"/>
    <w:rsid w:val="1B383AA8"/>
    <w:rsid w:val="1B424483"/>
    <w:rsid w:val="1B45FEEC"/>
    <w:rsid w:val="1B49F530"/>
    <w:rsid w:val="1B5B631E"/>
    <w:rsid w:val="1B5B6CE0"/>
    <w:rsid w:val="1B5DA8DB"/>
    <w:rsid w:val="1B607BFC"/>
    <w:rsid w:val="1B61BC9E"/>
    <w:rsid w:val="1B719A37"/>
    <w:rsid w:val="1B7D2F40"/>
    <w:rsid w:val="1B7E0373"/>
    <w:rsid w:val="1B85186A"/>
    <w:rsid w:val="1BA2D6EC"/>
    <w:rsid w:val="1BA3205F"/>
    <w:rsid w:val="1BA984DD"/>
    <w:rsid w:val="1BA9C20C"/>
    <w:rsid w:val="1BB767F4"/>
    <w:rsid w:val="1BB88E87"/>
    <w:rsid w:val="1BBB9764"/>
    <w:rsid w:val="1BC42AC5"/>
    <w:rsid w:val="1BCEBD88"/>
    <w:rsid w:val="1BDD56F6"/>
    <w:rsid w:val="1BEA64C9"/>
    <w:rsid w:val="1BEB0A43"/>
    <w:rsid w:val="1BF0AC0A"/>
    <w:rsid w:val="1BF4B8DB"/>
    <w:rsid w:val="1BFCA5E9"/>
    <w:rsid w:val="1C0FD672"/>
    <w:rsid w:val="1C147E6A"/>
    <w:rsid w:val="1C16BB68"/>
    <w:rsid w:val="1C16BE4F"/>
    <w:rsid w:val="1C1CC503"/>
    <w:rsid w:val="1C24889B"/>
    <w:rsid w:val="1C2539E0"/>
    <w:rsid w:val="1C268235"/>
    <w:rsid w:val="1C2F51D5"/>
    <w:rsid w:val="1C30CCA0"/>
    <w:rsid w:val="1C3F9C61"/>
    <w:rsid w:val="1C43576A"/>
    <w:rsid w:val="1C43BF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9A89F1"/>
    <w:rsid w:val="1CA984E9"/>
    <w:rsid w:val="1CAEE241"/>
    <w:rsid w:val="1CB0ED13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254FBE"/>
    <w:rsid w:val="1D32755E"/>
    <w:rsid w:val="1D36B1BF"/>
    <w:rsid w:val="1D3FB057"/>
    <w:rsid w:val="1D40159E"/>
    <w:rsid w:val="1D405188"/>
    <w:rsid w:val="1D41A2BA"/>
    <w:rsid w:val="1D4F07A8"/>
    <w:rsid w:val="1D68D646"/>
    <w:rsid w:val="1D69AA14"/>
    <w:rsid w:val="1D7228D6"/>
    <w:rsid w:val="1D742CBA"/>
    <w:rsid w:val="1D78589E"/>
    <w:rsid w:val="1D7AFEC2"/>
    <w:rsid w:val="1D850763"/>
    <w:rsid w:val="1D9737E0"/>
    <w:rsid w:val="1D98BB3E"/>
    <w:rsid w:val="1D9D197A"/>
    <w:rsid w:val="1DA0A21D"/>
    <w:rsid w:val="1DA18E03"/>
    <w:rsid w:val="1DA7917B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DF7BA45"/>
    <w:rsid w:val="1E008E43"/>
    <w:rsid w:val="1E0B7147"/>
    <w:rsid w:val="1E15D7EC"/>
    <w:rsid w:val="1E1DCB85"/>
    <w:rsid w:val="1E27F05B"/>
    <w:rsid w:val="1E2C2B0D"/>
    <w:rsid w:val="1E3074A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7DD67A"/>
    <w:rsid w:val="1E860209"/>
    <w:rsid w:val="1E86A8BA"/>
    <w:rsid w:val="1E8EEA70"/>
    <w:rsid w:val="1E93C48D"/>
    <w:rsid w:val="1E96B905"/>
    <w:rsid w:val="1EA38A18"/>
    <w:rsid w:val="1EA9B87B"/>
    <w:rsid w:val="1EACB7D2"/>
    <w:rsid w:val="1EAE0323"/>
    <w:rsid w:val="1EB45F0D"/>
    <w:rsid w:val="1EBA5367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EFFDE17"/>
    <w:rsid w:val="1F07646E"/>
    <w:rsid w:val="1F118B34"/>
    <w:rsid w:val="1F1E9D49"/>
    <w:rsid w:val="1F2A12EC"/>
    <w:rsid w:val="1F419B5E"/>
    <w:rsid w:val="1F43037B"/>
    <w:rsid w:val="1F436B68"/>
    <w:rsid w:val="1F46CEF3"/>
    <w:rsid w:val="1F5D96B3"/>
    <w:rsid w:val="1F602220"/>
    <w:rsid w:val="1F6FEBBA"/>
    <w:rsid w:val="1F7C2DCE"/>
    <w:rsid w:val="1F842AD4"/>
    <w:rsid w:val="1F89C6FB"/>
    <w:rsid w:val="1F9BE9F5"/>
    <w:rsid w:val="1FB43E13"/>
    <w:rsid w:val="1FB5937D"/>
    <w:rsid w:val="1FC06F9F"/>
    <w:rsid w:val="1FD00329"/>
    <w:rsid w:val="1FD17CD7"/>
    <w:rsid w:val="1FD8C7A8"/>
    <w:rsid w:val="1FDC640F"/>
    <w:rsid w:val="1FDEBFDA"/>
    <w:rsid w:val="1FE24E3F"/>
    <w:rsid w:val="1FE4851B"/>
    <w:rsid w:val="1FE4F0F6"/>
    <w:rsid w:val="1FF0A2C9"/>
    <w:rsid w:val="1FF159C2"/>
    <w:rsid w:val="1FF1E6CD"/>
    <w:rsid w:val="1FF61229"/>
    <w:rsid w:val="20043FC4"/>
    <w:rsid w:val="200AF3C7"/>
    <w:rsid w:val="201D3986"/>
    <w:rsid w:val="201F8CCC"/>
    <w:rsid w:val="20221BA2"/>
    <w:rsid w:val="202484D4"/>
    <w:rsid w:val="203F6B10"/>
    <w:rsid w:val="2046B1D9"/>
    <w:rsid w:val="2049563D"/>
    <w:rsid w:val="20544C52"/>
    <w:rsid w:val="2058FE75"/>
    <w:rsid w:val="205E6C56"/>
    <w:rsid w:val="205F13E2"/>
    <w:rsid w:val="205F5369"/>
    <w:rsid w:val="206A5A29"/>
    <w:rsid w:val="208254E2"/>
    <w:rsid w:val="208EE438"/>
    <w:rsid w:val="208FF232"/>
    <w:rsid w:val="20921661"/>
    <w:rsid w:val="20949BF4"/>
    <w:rsid w:val="20988BCB"/>
    <w:rsid w:val="20A84178"/>
    <w:rsid w:val="20AB7702"/>
    <w:rsid w:val="20ABFB89"/>
    <w:rsid w:val="20AC93D3"/>
    <w:rsid w:val="20BE0588"/>
    <w:rsid w:val="20CBA150"/>
    <w:rsid w:val="20CD0D73"/>
    <w:rsid w:val="20D8AECB"/>
    <w:rsid w:val="20ECD3F2"/>
    <w:rsid w:val="20F7A227"/>
    <w:rsid w:val="20F7D41C"/>
    <w:rsid w:val="20FA6D15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6C1C4"/>
    <w:rsid w:val="216A9534"/>
    <w:rsid w:val="217BCA38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A56CA"/>
    <w:rsid w:val="21CD6E85"/>
    <w:rsid w:val="21D7240A"/>
    <w:rsid w:val="21DF8966"/>
    <w:rsid w:val="21E7B41F"/>
    <w:rsid w:val="21EEADB8"/>
    <w:rsid w:val="21F98559"/>
    <w:rsid w:val="21FB644C"/>
    <w:rsid w:val="220892EF"/>
    <w:rsid w:val="220ECAAA"/>
    <w:rsid w:val="2213C2AB"/>
    <w:rsid w:val="22214A3D"/>
    <w:rsid w:val="2226A6DD"/>
    <w:rsid w:val="222E9991"/>
    <w:rsid w:val="223E3A13"/>
    <w:rsid w:val="224349F5"/>
    <w:rsid w:val="22444D09"/>
    <w:rsid w:val="224FDC7E"/>
    <w:rsid w:val="225B4E7B"/>
    <w:rsid w:val="225CA2C3"/>
    <w:rsid w:val="226F5B81"/>
    <w:rsid w:val="22706BCD"/>
    <w:rsid w:val="22957B97"/>
    <w:rsid w:val="2296FAF1"/>
    <w:rsid w:val="229EAB2A"/>
    <w:rsid w:val="22A267B2"/>
    <w:rsid w:val="22A3B8EF"/>
    <w:rsid w:val="22A52336"/>
    <w:rsid w:val="22A5B3DC"/>
    <w:rsid w:val="22BAB34C"/>
    <w:rsid w:val="22C56D69"/>
    <w:rsid w:val="22D020B2"/>
    <w:rsid w:val="22D24F03"/>
    <w:rsid w:val="22D8D8D8"/>
    <w:rsid w:val="22DD2FBC"/>
    <w:rsid w:val="22E125CC"/>
    <w:rsid w:val="22E6D55D"/>
    <w:rsid w:val="22E6F5A8"/>
    <w:rsid w:val="22E70F30"/>
    <w:rsid w:val="22E88183"/>
    <w:rsid w:val="22F07CE9"/>
    <w:rsid w:val="2300AC37"/>
    <w:rsid w:val="23030760"/>
    <w:rsid w:val="23033F01"/>
    <w:rsid w:val="2319333C"/>
    <w:rsid w:val="231F690A"/>
    <w:rsid w:val="231F9A0E"/>
    <w:rsid w:val="2323E3FE"/>
    <w:rsid w:val="2325CF99"/>
    <w:rsid w:val="23472EEB"/>
    <w:rsid w:val="234E6246"/>
    <w:rsid w:val="235504AB"/>
    <w:rsid w:val="23591B07"/>
    <w:rsid w:val="2359FA68"/>
    <w:rsid w:val="236137EC"/>
    <w:rsid w:val="2380D4DC"/>
    <w:rsid w:val="23859478"/>
    <w:rsid w:val="2393DFE5"/>
    <w:rsid w:val="23A6F08C"/>
    <w:rsid w:val="23AE2AEB"/>
    <w:rsid w:val="23B8A16D"/>
    <w:rsid w:val="23BCB7DC"/>
    <w:rsid w:val="23BCE35C"/>
    <w:rsid w:val="23BD4803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00666"/>
    <w:rsid w:val="23F66E05"/>
    <w:rsid w:val="23F672D2"/>
    <w:rsid w:val="23F83654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DB83B"/>
    <w:rsid w:val="2451B36D"/>
    <w:rsid w:val="24574B11"/>
    <w:rsid w:val="2458B064"/>
    <w:rsid w:val="2465E43A"/>
    <w:rsid w:val="246C7B92"/>
    <w:rsid w:val="246F6DBF"/>
    <w:rsid w:val="24738F73"/>
    <w:rsid w:val="247DCB35"/>
    <w:rsid w:val="247FA8D2"/>
    <w:rsid w:val="2483AF72"/>
    <w:rsid w:val="24859A1B"/>
    <w:rsid w:val="2489E8CF"/>
    <w:rsid w:val="249076E5"/>
    <w:rsid w:val="2497DE52"/>
    <w:rsid w:val="24A3C30D"/>
    <w:rsid w:val="24A7FFAC"/>
    <w:rsid w:val="24C09353"/>
    <w:rsid w:val="24C0F4F8"/>
    <w:rsid w:val="24C78119"/>
    <w:rsid w:val="24DF6FD2"/>
    <w:rsid w:val="24E01C9B"/>
    <w:rsid w:val="24E1FFF5"/>
    <w:rsid w:val="24E64597"/>
    <w:rsid w:val="24F2113C"/>
    <w:rsid w:val="24F2F965"/>
    <w:rsid w:val="24F3D684"/>
    <w:rsid w:val="24F545B5"/>
    <w:rsid w:val="24F6A3F5"/>
    <w:rsid w:val="24FE66E7"/>
    <w:rsid w:val="250176AC"/>
    <w:rsid w:val="250582C2"/>
    <w:rsid w:val="250660BF"/>
    <w:rsid w:val="2513040A"/>
    <w:rsid w:val="251ACD8B"/>
    <w:rsid w:val="252181AD"/>
    <w:rsid w:val="25250119"/>
    <w:rsid w:val="2525E419"/>
    <w:rsid w:val="252C244D"/>
    <w:rsid w:val="2536A17D"/>
    <w:rsid w:val="253E293A"/>
    <w:rsid w:val="2543DBB6"/>
    <w:rsid w:val="2550A452"/>
    <w:rsid w:val="25591864"/>
    <w:rsid w:val="256BB497"/>
    <w:rsid w:val="256D75C5"/>
    <w:rsid w:val="257EB5AA"/>
    <w:rsid w:val="2588AE56"/>
    <w:rsid w:val="2594099A"/>
    <w:rsid w:val="259FB04B"/>
    <w:rsid w:val="25A152CF"/>
    <w:rsid w:val="25A1F051"/>
    <w:rsid w:val="25A6420A"/>
    <w:rsid w:val="25B11EEF"/>
    <w:rsid w:val="25B598BD"/>
    <w:rsid w:val="25B78EB9"/>
    <w:rsid w:val="25D13D52"/>
    <w:rsid w:val="25DDEE80"/>
    <w:rsid w:val="25DE265C"/>
    <w:rsid w:val="25DFEA5F"/>
    <w:rsid w:val="25E77ECE"/>
    <w:rsid w:val="25E81E29"/>
    <w:rsid w:val="25E870BA"/>
    <w:rsid w:val="25F15B4C"/>
    <w:rsid w:val="25F28557"/>
    <w:rsid w:val="25F70605"/>
    <w:rsid w:val="260463A8"/>
    <w:rsid w:val="260EB087"/>
    <w:rsid w:val="260EC57A"/>
    <w:rsid w:val="26100C24"/>
    <w:rsid w:val="262056B3"/>
    <w:rsid w:val="262B60CD"/>
    <w:rsid w:val="26311095"/>
    <w:rsid w:val="263527BA"/>
    <w:rsid w:val="263B931D"/>
    <w:rsid w:val="263FA295"/>
    <w:rsid w:val="26575D12"/>
    <w:rsid w:val="265E19C5"/>
    <w:rsid w:val="2661F9BB"/>
    <w:rsid w:val="26626DCD"/>
    <w:rsid w:val="26660AF6"/>
    <w:rsid w:val="2668A67F"/>
    <w:rsid w:val="2673F208"/>
    <w:rsid w:val="267D5F6F"/>
    <w:rsid w:val="269EA15A"/>
    <w:rsid w:val="26A4B836"/>
    <w:rsid w:val="26A6DB68"/>
    <w:rsid w:val="26A715A7"/>
    <w:rsid w:val="26A87C11"/>
    <w:rsid w:val="26AF44F8"/>
    <w:rsid w:val="26C08E79"/>
    <w:rsid w:val="26DDDA8A"/>
    <w:rsid w:val="26DED777"/>
    <w:rsid w:val="26E77A6C"/>
    <w:rsid w:val="26EAA650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3086AB"/>
    <w:rsid w:val="2742B793"/>
    <w:rsid w:val="2748CE18"/>
    <w:rsid w:val="274A27C0"/>
    <w:rsid w:val="275C9505"/>
    <w:rsid w:val="2761D633"/>
    <w:rsid w:val="276934DC"/>
    <w:rsid w:val="276A0D8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503BB"/>
    <w:rsid w:val="27C9BA7F"/>
    <w:rsid w:val="27D70331"/>
    <w:rsid w:val="27D744B5"/>
    <w:rsid w:val="27D8B2A6"/>
    <w:rsid w:val="27DC26B9"/>
    <w:rsid w:val="27E5242F"/>
    <w:rsid w:val="27ECFBED"/>
    <w:rsid w:val="27F87ED9"/>
    <w:rsid w:val="27FC06F3"/>
    <w:rsid w:val="27FF545D"/>
    <w:rsid w:val="2806A125"/>
    <w:rsid w:val="2809C8DD"/>
    <w:rsid w:val="2820C78B"/>
    <w:rsid w:val="282237DB"/>
    <w:rsid w:val="282AF893"/>
    <w:rsid w:val="284CB97D"/>
    <w:rsid w:val="284D7207"/>
    <w:rsid w:val="28632CCD"/>
    <w:rsid w:val="2867E03A"/>
    <w:rsid w:val="286A4174"/>
    <w:rsid w:val="286D8B8F"/>
    <w:rsid w:val="287E5CDD"/>
    <w:rsid w:val="2885BE93"/>
    <w:rsid w:val="28879CA2"/>
    <w:rsid w:val="289666E1"/>
    <w:rsid w:val="289895DA"/>
    <w:rsid w:val="28A5526C"/>
    <w:rsid w:val="28A5E686"/>
    <w:rsid w:val="28B598BD"/>
    <w:rsid w:val="28C73EA8"/>
    <w:rsid w:val="28CB16FF"/>
    <w:rsid w:val="28CBE40C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0A6C2"/>
    <w:rsid w:val="2976BFD7"/>
    <w:rsid w:val="297B428F"/>
    <w:rsid w:val="298278CE"/>
    <w:rsid w:val="29832D0A"/>
    <w:rsid w:val="29833CF1"/>
    <w:rsid w:val="2990A934"/>
    <w:rsid w:val="29A23D27"/>
    <w:rsid w:val="29B5F78B"/>
    <w:rsid w:val="29C5A34B"/>
    <w:rsid w:val="29C70D0D"/>
    <w:rsid w:val="29CE4F0B"/>
    <w:rsid w:val="29D0EA1A"/>
    <w:rsid w:val="29D1DAEB"/>
    <w:rsid w:val="29D6B6F7"/>
    <w:rsid w:val="29DE6415"/>
    <w:rsid w:val="29E3CE37"/>
    <w:rsid w:val="29F4A75F"/>
    <w:rsid w:val="2A07D550"/>
    <w:rsid w:val="2A08C82D"/>
    <w:rsid w:val="2A0A259A"/>
    <w:rsid w:val="2A0AEFBB"/>
    <w:rsid w:val="2A1039D5"/>
    <w:rsid w:val="2A10C4A4"/>
    <w:rsid w:val="2A212365"/>
    <w:rsid w:val="2A22D0A7"/>
    <w:rsid w:val="2A277ABF"/>
    <w:rsid w:val="2A2C8BE5"/>
    <w:rsid w:val="2A3D6880"/>
    <w:rsid w:val="2A444F61"/>
    <w:rsid w:val="2A46F6C6"/>
    <w:rsid w:val="2A5398CC"/>
    <w:rsid w:val="2A5900C0"/>
    <w:rsid w:val="2A5BD8D3"/>
    <w:rsid w:val="2A5F69A4"/>
    <w:rsid w:val="2A6BEE0D"/>
    <w:rsid w:val="2A6E05DE"/>
    <w:rsid w:val="2A7230D6"/>
    <w:rsid w:val="2A7CB18E"/>
    <w:rsid w:val="2A8EA245"/>
    <w:rsid w:val="2A90421E"/>
    <w:rsid w:val="2A933D07"/>
    <w:rsid w:val="2AAA10B7"/>
    <w:rsid w:val="2AB7BDF0"/>
    <w:rsid w:val="2ABC7716"/>
    <w:rsid w:val="2AC294B9"/>
    <w:rsid w:val="2AC79819"/>
    <w:rsid w:val="2AC81D36"/>
    <w:rsid w:val="2AC948ED"/>
    <w:rsid w:val="2AC9EB44"/>
    <w:rsid w:val="2AD0C2A5"/>
    <w:rsid w:val="2AD2E489"/>
    <w:rsid w:val="2AD59FD1"/>
    <w:rsid w:val="2AD8126B"/>
    <w:rsid w:val="2ADA3D4C"/>
    <w:rsid w:val="2ADC8563"/>
    <w:rsid w:val="2B06AA79"/>
    <w:rsid w:val="2B0928AF"/>
    <w:rsid w:val="2B09E302"/>
    <w:rsid w:val="2B0C500B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35570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95ECF8"/>
    <w:rsid w:val="2B9DCFBD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BFF7040"/>
    <w:rsid w:val="2C02FF63"/>
    <w:rsid w:val="2C0BE0C2"/>
    <w:rsid w:val="2C148A10"/>
    <w:rsid w:val="2C1891F2"/>
    <w:rsid w:val="2C19E5E1"/>
    <w:rsid w:val="2C1B1C7C"/>
    <w:rsid w:val="2C1B3761"/>
    <w:rsid w:val="2C1F119E"/>
    <w:rsid w:val="2C1FFEB1"/>
    <w:rsid w:val="2C52D976"/>
    <w:rsid w:val="2C52EEE9"/>
    <w:rsid w:val="2C60886A"/>
    <w:rsid w:val="2C689A7F"/>
    <w:rsid w:val="2C6BEFF1"/>
    <w:rsid w:val="2C6E47DF"/>
    <w:rsid w:val="2C84DA87"/>
    <w:rsid w:val="2C8C2014"/>
    <w:rsid w:val="2C8FA938"/>
    <w:rsid w:val="2CA55324"/>
    <w:rsid w:val="2CA7CAB8"/>
    <w:rsid w:val="2CA8580A"/>
    <w:rsid w:val="2CB4E925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5B193"/>
    <w:rsid w:val="2CF89E65"/>
    <w:rsid w:val="2CFA1805"/>
    <w:rsid w:val="2D0434BE"/>
    <w:rsid w:val="2D0D610B"/>
    <w:rsid w:val="2D0EB67D"/>
    <w:rsid w:val="2D231048"/>
    <w:rsid w:val="2D231FD2"/>
    <w:rsid w:val="2D291320"/>
    <w:rsid w:val="2D36BA00"/>
    <w:rsid w:val="2D38349E"/>
    <w:rsid w:val="2D3BA28C"/>
    <w:rsid w:val="2D465F6D"/>
    <w:rsid w:val="2D4759F7"/>
    <w:rsid w:val="2D5001FF"/>
    <w:rsid w:val="2D509DE4"/>
    <w:rsid w:val="2D5E80B5"/>
    <w:rsid w:val="2D5FC3C3"/>
    <w:rsid w:val="2D704BE0"/>
    <w:rsid w:val="2D7392C8"/>
    <w:rsid w:val="2D7F7E8A"/>
    <w:rsid w:val="2D849BD9"/>
    <w:rsid w:val="2D8EF2AA"/>
    <w:rsid w:val="2D92BDC0"/>
    <w:rsid w:val="2D93D9D9"/>
    <w:rsid w:val="2D97B674"/>
    <w:rsid w:val="2D9BBADC"/>
    <w:rsid w:val="2D9C7330"/>
    <w:rsid w:val="2DA91071"/>
    <w:rsid w:val="2DAE0F7A"/>
    <w:rsid w:val="2DB734E1"/>
    <w:rsid w:val="2DB796BE"/>
    <w:rsid w:val="2DCEC9B2"/>
    <w:rsid w:val="2DD06FCF"/>
    <w:rsid w:val="2DD3B755"/>
    <w:rsid w:val="2DD6D1F6"/>
    <w:rsid w:val="2DD70456"/>
    <w:rsid w:val="2DD7BD44"/>
    <w:rsid w:val="2DE1DCA8"/>
    <w:rsid w:val="2DE3EC95"/>
    <w:rsid w:val="2DF200B9"/>
    <w:rsid w:val="2DFB7203"/>
    <w:rsid w:val="2DFD3BBF"/>
    <w:rsid w:val="2DFD50EF"/>
    <w:rsid w:val="2DFD6686"/>
    <w:rsid w:val="2E1539E3"/>
    <w:rsid w:val="2E2CBAF2"/>
    <w:rsid w:val="2E3384D7"/>
    <w:rsid w:val="2E3AA2FC"/>
    <w:rsid w:val="2E4A3845"/>
    <w:rsid w:val="2E4A7398"/>
    <w:rsid w:val="2E66D9BA"/>
    <w:rsid w:val="2E6E9141"/>
    <w:rsid w:val="2E7D29B8"/>
    <w:rsid w:val="2E7F03ED"/>
    <w:rsid w:val="2E85E888"/>
    <w:rsid w:val="2E85F1E8"/>
    <w:rsid w:val="2E8D530A"/>
    <w:rsid w:val="2E97F755"/>
    <w:rsid w:val="2E9C66E5"/>
    <w:rsid w:val="2EA54C0E"/>
    <w:rsid w:val="2EBEA0BC"/>
    <w:rsid w:val="2EC6B221"/>
    <w:rsid w:val="2ED45314"/>
    <w:rsid w:val="2ED90F5A"/>
    <w:rsid w:val="2EDA0686"/>
    <w:rsid w:val="2EEF2F6B"/>
    <w:rsid w:val="2EF3F318"/>
    <w:rsid w:val="2EF6D0DB"/>
    <w:rsid w:val="2F091F94"/>
    <w:rsid w:val="2F153729"/>
    <w:rsid w:val="2F163C49"/>
    <w:rsid w:val="2F29BD65"/>
    <w:rsid w:val="2F2AC30B"/>
    <w:rsid w:val="2F2FAA3A"/>
    <w:rsid w:val="2F385693"/>
    <w:rsid w:val="2F4C2AD2"/>
    <w:rsid w:val="2F4FC433"/>
    <w:rsid w:val="2F518D5A"/>
    <w:rsid w:val="2F538D30"/>
    <w:rsid w:val="2F5EC191"/>
    <w:rsid w:val="2F626821"/>
    <w:rsid w:val="2F6699FE"/>
    <w:rsid w:val="2F6A6C34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24313"/>
    <w:rsid w:val="2FD5869A"/>
    <w:rsid w:val="2FE3AF69"/>
    <w:rsid w:val="2FE63163"/>
    <w:rsid w:val="2FE94E3C"/>
    <w:rsid w:val="2FE9FA18"/>
    <w:rsid w:val="2FF679D0"/>
    <w:rsid w:val="2FF77CC1"/>
    <w:rsid w:val="2FFEE9C9"/>
    <w:rsid w:val="300734CD"/>
    <w:rsid w:val="30095593"/>
    <w:rsid w:val="300E5D63"/>
    <w:rsid w:val="300E8606"/>
    <w:rsid w:val="301584AA"/>
    <w:rsid w:val="3016181F"/>
    <w:rsid w:val="301DA800"/>
    <w:rsid w:val="3033CB93"/>
    <w:rsid w:val="3037540C"/>
    <w:rsid w:val="303C12D2"/>
    <w:rsid w:val="303FA334"/>
    <w:rsid w:val="30477DA6"/>
    <w:rsid w:val="304F5E57"/>
    <w:rsid w:val="30545D28"/>
    <w:rsid w:val="305BDFA8"/>
    <w:rsid w:val="306EE4D3"/>
    <w:rsid w:val="3072C7E8"/>
    <w:rsid w:val="3079E1C8"/>
    <w:rsid w:val="307AED97"/>
    <w:rsid w:val="307B98FE"/>
    <w:rsid w:val="307EA17B"/>
    <w:rsid w:val="307EAC6A"/>
    <w:rsid w:val="307EF5E6"/>
    <w:rsid w:val="30861C11"/>
    <w:rsid w:val="3095056A"/>
    <w:rsid w:val="3097E49F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56E90"/>
    <w:rsid w:val="30EC052A"/>
    <w:rsid w:val="30EF7558"/>
    <w:rsid w:val="3100EF80"/>
    <w:rsid w:val="3103B8C7"/>
    <w:rsid w:val="31076DB2"/>
    <w:rsid w:val="3108455B"/>
    <w:rsid w:val="31089DB5"/>
    <w:rsid w:val="31193394"/>
    <w:rsid w:val="311AF8F7"/>
    <w:rsid w:val="31204563"/>
    <w:rsid w:val="312323DD"/>
    <w:rsid w:val="31233B40"/>
    <w:rsid w:val="3129AFBD"/>
    <w:rsid w:val="313CE837"/>
    <w:rsid w:val="313E11FE"/>
    <w:rsid w:val="3145ED59"/>
    <w:rsid w:val="3154A4E2"/>
    <w:rsid w:val="315C49A7"/>
    <w:rsid w:val="315D588E"/>
    <w:rsid w:val="31666C8F"/>
    <w:rsid w:val="316BCBE8"/>
    <w:rsid w:val="317A7A23"/>
    <w:rsid w:val="317B41F5"/>
    <w:rsid w:val="3191E950"/>
    <w:rsid w:val="3195D71B"/>
    <w:rsid w:val="31B08C5C"/>
    <w:rsid w:val="31B4CA7A"/>
    <w:rsid w:val="31B73583"/>
    <w:rsid w:val="31CD1E66"/>
    <w:rsid w:val="31DB6ECF"/>
    <w:rsid w:val="31E5766F"/>
    <w:rsid w:val="31FD5E64"/>
    <w:rsid w:val="320C3207"/>
    <w:rsid w:val="32111F3A"/>
    <w:rsid w:val="321B17F4"/>
    <w:rsid w:val="321B48C8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4D834"/>
    <w:rsid w:val="3265F01E"/>
    <w:rsid w:val="326891C7"/>
    <w:rsid w:val="327277E3"/>
    <w:rsid w:val="327FF4BE"/>
    <w:rsid w:val="32824BB9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204E5"/>
    <w:rsid w:val="32B785A1"/>
    <w:rsid w:val="32BC877C"/>
    <w:rsid w:val="32C5CEB7"/>
    <w:rsid w:val="32D17673"/>
    <w:rsid w:val="32D716BE"/>
    <w:rsid w:val="32F1EBE0"/>
    <w:rsid w:val="32F325B7"/>
    <w:rsid w:val="32FB8BCC"/>
    <w:rsid w:val="32FCBD99"/>
    <w:rsid w:val="32FFB7D1"/>
    <w:rsid w:val="3307809F"/>
    <w:rsid w:val="33123B6E"/>
    <w:rsid w:val="331338DE"/>
    <w:rsid w:val="33161770"/>
    <w:rsid w:val="33164A84"/>
    <w:rsid w:val="33206B93"/>
    <w:rsid w:val="3320EDCF"/>
    <w:rsid w:val="33250987"/>
    <w:rsid w:val="3328A27D"/>
    <w:rsid w:val="334347C6"/>
    <w:rsid w:val="334C7B84"/>
    <w:rsid w:val="334CA183"/>
    <w:rsid w:val="335449C0"/>
    <w:rsid w:val="33561674"/>
    <w:rsid w:val="335C6393"/>
    <w:rsid w:val="335DDAF5"/>
    <w:rsid w:val="335F70FE"/>
    <w:rsid w:val="335FD34C"/>
    <w:rsid w:val="3363F996"/>
    <w:rsid w:val="336440E4"/>
    <w:rsid w:val="3368BA4D"/>
    <w:rsid w:val="336BD088"/>
    <w:rsid w:val="3372548D"/>
    <w:rsid w:val="3378E433"/>
    <w:rsid w:val="33820AB9"/>
    <w:rsid w:val="3396530A"/>
    <w:rsid w:val="339FD779"/>
    <w:rsid w:val="33B24BF6"/>
    <w:rsid w:val="33B315D3"/>
    <w:rsid w:val="33BB4BEE"/>
    <w:rsid w:val="33BFB6F6"/>
    <w:rsid w:val="33C401F6"/>
    <w:rsid w:val="33C5A742"/>
    <w:rsid w:val="33C78E96"/>
    <w:rsid w:val="33D2E85B"/>
    <w:rsid w:val="33D341AE"/>
    <w:rsid w:val="33D926E5"/>
    <w:rsid w:val="33EB5466"/>
    <w:rsid w:val="33F2D507"/>
    <w:rsid w:val="33F59ECD"/>
    <w:rsid w:val="33FD3179"/>
    <w:rsid w:val="34032614"/>
    <w:rsid w:val="340A58E6"/>
    <w:rsid w:val="340D23D4"/>
    <w:rsid w:val="340E0768"/>
    <w:rsid w:val="3410BB83"/>
    <w:rsid w:val="34126E2E"/>
    <w:rsid w:val="3413E6F2"/>
    <w:rsid w:val="3418C787"/>
    <w:rsid w:val="341E8412"/>
    <w:rsid w:val="34204EC4"/>
    <w:rsid w:val="342998E2"/>
    <w:rsid w:val="342CCBC2"/>
    <w:rsid w:val="34364961"/>
    <w:rsid w:val="3437F29B"/>
    <w:rsid w:val="343C7BF0"/>
    <w:rsid w:val="343FE882"/>
    <w:rsid w:val="3440BDEE"/>
    <w:rsid w:val="3443529B"/>
    <w:rsid w:val="3443792C"/>
    <w:rsid w:val="3443AB05"/>
    <w:rsid w:val="3449C84D"/>
    <w:rsid w:val="344D9133"/>
    <w:rsid w:val="344ECFB8"/>
    <w:rsid w:val="34573525"/>
    <w:rsid w:val="34584124"/>
    <w:rsid w:val="3467BFDA"/>
    <w:rsid w:val="346897A5"/>
    <w:rsid w:val="346D3BB6"/>
    <w:rsid w:val="34729F0F"/>
    <w:rsid w:val="34934AFD"/>
    <w:rsid w:val="349FC3E9"/>
    <w:rsid w:val="34A404E8"/>
    <w:rsid w:val="34BD908F"/>
    <w:rsid w:val="34BDB543"/>
    <w:rsid w:val="34BDC781"/>
    <w:rsid w:val="34C259D9"/>
    <w:rsid w:val="34CEE21F"/>
    <w:rsid w:val="34D70BC1"/>
    <w:rsid w:val="34E3A3AE"/>
    <w:rsid w:val="34E515C0"/>
    <w:rsid w:val="34E6D4D2"/>
    <w:rsid w:val="34EC118C"/>
    <w:rsid w:val="34F1E6D5"/>
    <w:rsid w:val="34F2FCEC"/>
    <w:rsid w:val="350489D0"/>
    <w:rsid w:val="35235A6C"/>
    <w:rsid w:val="3524BD7A"/>
    <w:rsid w:val="3526F5E8"/>
    <w:rsid w:val="35318B27"/>
    <w:rsid w:val="35327BBD"/>
    <w:rsid w:val="35345FBB"/>
    <w:rsid w:val="35388B36"/>
    <w:rsid w:val="354327B8"/>
    <w:rsid w:val="3550D280"/>
    <w:rsid w:val="355BC479"/>
    <w:rsid w:val="355FFB99"/>
    <w:rsid w:val="35703285"/>
    <w:rsid w:val="357466EC"/>
    <w:rsid w:val="357AA1EF"/>
    <w:rsid w:val="358437E7"/>
    <w:rsid w:val="35855373"/>
    <w:rsid w:val="359D2977"/>
    <w:rsid w:val="359DF052"/>
    <w:rsid w:val="35AA514D"/>
    <w:rsid w:val="35B6EFC3"/>
    <w:rsid w:val="35C09D8A"/>
    <w:rsid w:val="35C257FB"/>
    <w:rsid w:val="35C44D88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0EB789"/>
    <w:rsid w:val="3612F75D"/>
    <w:rsid w:val="3616ECB2"/>
    <w:rsid w:val="361B3490"/>
    <w:rsid w:val="361EF583"/>
    <w:rsid w:val="3625F347"/>
    <w:rsid w:val="3626938D"/>
    <w:rsid w:val="36271D81"/>
    <w:rsid w:val="363028C9"/>
    <w:rsid w:val="36310FC9"/>
    <w:rsid w:val="363733D4"/>
    <w:rsid w:val="36479C76"/>
    <w:rsid w:val="365424CA"/>
    <w:rsid w:val="365A70D2"/>
    <w:rsid w:val="36611304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EF00B"/>
    <w:rsid w:val="368FD0D3"/>
    <w:rsid w:val="36919298"/>
    <w:rsid w:val="36995C88"/>
    <w:rsid w:val="369C3A66"/>
    <w:rsid w:val="36B4B7D5"/>
    <w:rsid w:val="36B84714"/>
    <w:rsid w:val="36C68D61"/>
    <w:rsid w:val="36CC3B89"/>
    <w:rsid w:val="36D04A66"/>
    <w:rsid w:val="36D19825"/>
    <w:rsid w:val="36E2CBBF"/>
    <w:rsid w:val="36E5F775"/>
    <w:rsid w:val="36E953D0"/>
    <w:rsid w:val="36EBEAFC"/>
    <w:rsid w:val="36F08356"/>
    <w:rsid w:val="370593FC"/>
    <w:rsid w:val="370C85E8"/>
    <w:rsid w:val="371CD77D"/>
    <w:rsid w:val="371DAFAF"/>
    <w:rsid w:val="371E7D93"/>
    <w:rsid w:val="371EE3AC"/>
    <w:rsid w:val="37270CD0"/>
    <w:rsid w:val="37299E8B"/>
    <w:rsid w:val="3730A376"/>
    <w:rsid w:val="3743EF14"/>
    <w:rsid w:val="374BEDEE"/>
    <w:rsid w:val="3750A2AD"/>
    <w:rsid w:val="3757C2CD"/>
    <w:rsid w:val="37584D73"/>
    <w:rsid w:val="376A8CA9"/>
    <w:rsid w:val="376D51CB"/>
    <w:rsid w:val="3771FA27"/>
    <w:rsid w:val="37728C3B"/>
    <w:rsid w:val="37881B2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5C0F88"/>
    <w:rsid w:val="3862F931"/>
    <w:rsid w:val="386C03E2"/>
    <w:rsid w:val="386C1AC7"/>
    <w:rsid w:val="386C252C"/>
    <w:rsid w:val="38704DC4"/>
    <w:rsid w:val="3873BB1C"/>
    <w:rsid w:val="387BDFF2"/>
    <w:rsid w:val="387CB95A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C272D"/>
    <w:rsid w:val="392DF52A"/>
    <w:rsid w:val="392EF4A5"/>
    <w:rsid w:val="3936C24A"/>
    <w:rsid w:val="39432D70"/>
    <w:rsid w:val="3943AC8E"/>
    <w:rsid w:val="394EE6C3"/>
    <w:rsid w:val="39517338"/>
    <w:rsid w:val="3952A3D1"/>
    <w:rsid w:val="395AB24E"/>
    <w:rsid w:val="395C5456"/>
    <w:rsid w:val="3960DF2D"/>
    <w:rsid w:val="397BEE13"/>
    <w:rsid w:val="397E7079"/>
    <w:rsid w:val="3992C978"/>
    <w:rsid w:val="399967A2"/>
    <w:rsid w:val="39B2F53B"/>
    <w:rsid w:val="39B61D64"/>
    <w:rsid w:val="39BBD55F"/>
    <w:rsid w:val="39C86DB4"/>
    <w:rsid w:val="39CC2FF1"/>
    <w:rsid w:val="39CD9FDF"/>
    <w:rsid w:val="39D50DCD"/>
    <w:rsid w:val="39D98277"/>
    <w:rsid w:val="39DE2F49"/>
    <w:rsid w:val="39EE8AC0"/>
    <w:rsid w:val="39F7AF98"/>
    <w:rsid w:val="3A030912"/>
    <w:rsid w:val="3A128AB6"/>
    <w:rsid w:val="3A1F0EA6"/>
    <w:rsid w:val="3A32CDDF"/>
    <w:rsid w:val="3A3741DA"/>
    <w:rsid w:val="3A4A4E63"/>
    <w:rsid w:val="3A4C8C25"/>
    <w:rsid w:val="3A5A9E5A"/>
    <w:rsid w:val="3A6775FC"/>
    <w:rsid w:val="3A711E03"/>
    <w:rsid w:val="3A72512E"/>
    <w:rsid w:val="3A776C89"/>
    <w:rsid w:val="3A79A0D4"/>
    <w:rsid w:val="3A84F8B0"/>
    <w:rsid w:val="3A8E566D"/>
    <w:rsid w:val="3A99C26F"/>
    <w:rsid w:val="3A9AA331"/>
    <w:rsid w:val="3A9B69CA"/>
    <w:rsid w:val="3A9D7D36"/>
    <w:rsid w:val="3AA23DAD"/>
    <w:rsid w:val="3AA8B84C"/>
    <w:rsid w:val="3AB29991"/>
    <w:rsid w:val="3ABF57D5"/>
    <w:rsid w:val="3AC2994B"/>
    <w:rsid w:val="3AC74A16"/>
    <w:rsid w:val="3AC9C58B"/>
    <w:rsid w:val="3AEBDE78"/>
    <w:rsid w:val="3AFF1593"/>
    <w:rsid w:val="3B06AA6D"/>
    <w:rsid w:val="3B136E9E"/>
    <w:rsid w:val="3B1BB7B5"/>
    <w:rsid w:val="3B22786F"/>
    <w:rsid w:val="3B2A4508"/>
    <w:rsid w:val="3B3167C6"/>
    <w:rsid w:val="3B3E52A9"/>
    <w:rsid w:val="3B45A984"/>
    <w:rsid w:val="3B4B9050"/>
    <w:rsid w:val="3B4E06E1"/>
    <w:rsid w:val="3B513F59"/>
    <w:rsid w:val="3B52BF3A"/>
    <w:rsid w:val="3B54832A"/>
    <w:rsid w:val="3B56D2A8"/>
    <w:rsid w:val="3B738C3F"/>
    <w:rsid w:val="3B741634"/>
    <w:rsid w:val="3B75B69E"/>
    <w:rsid w:val="3B7BA6BE"/>
    <w:rsid w:val="3B9809DB"/>
    <w:rsid w:val="3BA4A8A7"/>
    <w:rsid w:val="3BA60A61"/>
    <w:rsid w:val="3BB77761"/>
    <w:rsid w:val="3BB843EA"/>
    <w:rsid w:val="3BC1A4FA"/>
    <w:rsid w:val="3BC65DD3"/>
    <w:rsid w:val="3BDDB3EF"/>
    <w:rsid w:val="3BF1E0D8"/>
    <w:rsid w:val="3BFD88D4"/>
    <w:rsid w:val="3C0675B9"/>
    <w:rsid w:val="3C0B445F"/>
    <w:rsid w:val="3C14EEF2"/>
    <w:rsid w:val="3C20666E"/>
    <w:rsid w:val="3C20C911"/>
    <w:rsid w:val="3C21E368"/>
    <w:rsid w:val="3C2397A1"/>
    <w:rsid w:val="3C240E92"/>
    <w:rsid w:val="3C361A2A"/>
    <w:rsid w:val="3C4150A1"/>
    <w:rsid w:val="3C46B6E0"/>
    <w:rsid w:val="3C4B6B95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CC15"/>
    <w:rsid w:val="3CACD1DA"/>
    <w:rsid w:val="3CAD0731"/>
    <w:rsid w:val="3CAF546C"/>
    <w:rsid w:val="3CAF79FC"/>
    <w:rsid w:val="3CC7C664"/>
    <w:rsid w:val="3CCA2114"/>
    <w:rsid w:val="3CD240E6"/>
    <w:rsid w:val="3CE041A5"/>
    <w:rsid w:val="3CE23EAF"/>
    <w:rsid w:val="3CEA1FB6"/>
    <w:rsid w:val="3CF6D584"/>
    <w:rsid w:val="3CF78BDA"/>
    <w:rsid w:val="3CFADB8E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6C70D2"/>
    <w:rsid w:val="3D7057C2"/>
    <w:rsid w:val="3D7184C3"/>
    <w:rsid w:val="3D796124"/>
    <w:rsid w:val="3D7BB421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6D1B"/>
    <w:rsid w:val="3DD2E660"/>
    <w:rsid w:val="3DD54088"/>
    <w:rsid w:val="3DE21B81"/>
    <w:rsid w:val="3DEB4014"/>
    <w:rsid w:val="3DF687B0"/>
    <w:rsid w:val="3DF87F8B"/>
    <w:rsid w:val="3E078B40"/>
    <w:rsid w:val="3E116DF2"/>
    <w:rsid w:val="3E1979D2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21D7C"/>
    <w:rsid w:val="3E551EE2"/>
    <w:rsid w:val="3E5B4B52"/>
    <w:rsid w:val="3E5E5F18"/>
    <w:rsid w:val="3E606DE3"/>
    <w:rsid w:val="3E6D53FC"/>
    <w:rsid w:val="3E6FBD10"/>
    <w:rsid w:val="3E70A7CD"/>
    <w:rsid w:val="3E828136"/>
    <w:rsid w:val="3E9AD07C"/>
    <w:rsid w:val="3E9C75E2"/>
    <w:rsid w:val="3EB1EFB3"/>
    <w:rsid w:val="3EB224FB"/>
    <w:rsid w:val="3EBE83BF"/>
    <w:rsid w:val="3EC02C25"/>
    <w:rsid w:val="3EC678F9"/>
    <w:rsid w:val="3EC85866"/>
    <w:rsid w:val="3EC89299"/>
    <w:rsid w:val="3EC8C0AE"/>
    <w:rsid w:val="3ECC42E4"/>
    <w:rsid w:val="3ED23D48"/>
    <w:rsid w:val="3EE4B1EE"/>
    <w:rsid w:val="3EF515E9"/>
    <w:rsid w:val="3F0B81EF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76D95"/>
    <w:rsid w:val="3F5E5D9C"/>
    <w:rsid w:val="3F642A8D"/>
    <w:rsid w:val="3F6971D9"/>
    <w:rsid w:val="3F6B21D0"/>
    <w:rsid w:val="3F70E973"/>
    <w:rsid w:val="3F728A1A"/>
    <w:rsid w:val="3F77FDC9"/>
    <w:rsid w:val="3F7988A2"/>
    <w:rsid w:val="3F80133D"/>
    <w:rsid w:val="3F8C92E9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19A5D"/>
    <w:rsid w:val="3FE34C59"/>
    <w:rsid w:val="3FE6C058"/>
    <w:rsid w:val="3FF16E29"/>
    <w:rsid w:val="3FF2272D"/>
    <w:rsid w:val="3FFDE621"/>
    <w:rsid w:val="4000F21C"/>
    <w:rsid w:val="4002D3E8"/>
    <w:rsid w:val="40185EFA"/>
    <w:rsid w:val="401E33A6"/>
    <w:rsid w:val="40269028"/>
    <w:rsid w:val="402DC471"/>
    <w:rsid w:val="403E3F8F"/>
    <w:rsid w:val="4040EA1F"/>
    <w:rsid w:val="404840AC"/>
    <w:rsid w:val="404DB11D"/>
    <w:rsid w:val="4057212B"/>
    <w:rsid w:val="4057FB88"/>
    <w:rsid w:val="40600D65"/>
    <w:rsid w:val="4069B8C6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A65BD4"/>
    <w:rsid w:val="40B2FD2C"/>
    <w:rsid w:val="40BAC12D"/>
    <w:rsid w:val="40C056E6"/>
    <w:rsid w:val="40C070C6"/>
    <w:rsid w:val="40C2A346"/>
    <w:rsid w:val="40CCFE62"/>
    <w:rsid w:val="40CDAC41"/>
    <w:rsid w:val="40CF3F22"/>
    <w:rsid w:val="40DD63E1"/>
    <w:rsid w:val="40E18071"/>
    <w:rsid w:val="40E72EF2"/>
    <w:rsid w:val="40ED99D6"/>
    <w:rsid w:val="40F85CB4"/>
    <w:rsid w:val="40FAA8B1"/>
    <w:rsid w:val="40FD6C59"/>
    <w:rsid w:val="410FDF4F"/>
    <w:rsid w:val="41192F41"/>
    <w:rsid w:val="4124072F"/>
    <w:rsid w:val="412AC7E6"/>
    <w:rsid w:val="412F03C8"/>
    <w:rsid w:val="4131DACF"/>
    <w:rsid w:val="41347531"/>
    <w:rsid w:val="41380C47"/>
    <w:rsid w:val="41383E4D"/>
    <w:rsid w:val="4140D711"/>
    <w:rsid w:val="4154CC5E"/>
    <w:rsid w:val="416013CA"/>
    <w:rsid w:val="4161D206"/>
    <w:rsid w:val="41685A98"/>
    <w:rsid w:val="417002DE"/>
    <w:rsid w:val="4184F84F"/>
    <w:rsid w:val="4196BB69"/>
    <w:rsid w:val="419A5D8A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C923EA"/>
    <w:rsid w:val="41DA36B4"/>
    <w:rsid w:val="41E54591"/>
    <w:rsid w:val="41F68F69"/>
    <w:rsid w:val="41F6C9CA"/>
    <w:rsid w:val="41F7E1FD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3A11B"/>
    <w:rsid w:val="42649ADF"/>
    <w:rsid w:val="42692F77"/>
    <w:rsid w:val="42697CA2"/>
    <w:rsid w:val="42700F33"/>
    <w:rsid w:val="427833C7"/>
    <w:rsid w:val="427F1ECA"/>
    <w:rsid w:val="42861449"/>
    <w:rsid w:val="428AA4F6"/>
    <w:rsid w:val="4297ACB2"/>
    <w:rsid w:val="429DCF7A"/>
    <w:rsid w:val="42A8B991"/>
    <w:rsid w:val="42B73B3B"/>
    <w:rsid w:val="42CE10EE"/>
    <w:rsid w:val="42CEF3C1"/>
    <w:rsid w:val="42D2981C"/>
    <w:rsid w:val="42D9DA7C"/>
    <w:rsid w:val="42DF2E09"/>
    <w:rsid w:val="42E1122E"/>
    <w:rsid w:val="42E79FC4"/>
    <w:rsid w:val="42EB7413"/>
    <w:rsid w:val="42F2FC92"/>
    <w:rsid w:val="42F7FE1D"/>
    <w:rsid w:val="430C0E79"/>
    <w:rsid w:val="430CAAAE"/>
    <w:rsid w:val="43191A65"/>
    <w:rsid w:val="432C8A54"/>
    <w:rsid w:val="433370FC"/>
    <w:rsid w:val="433405F7"/>
    <w:rsid w:val="43377F5D"/>
    <w:rsid w:val="4340C4A5"/>
    <w:rsid w:val="43458BD9"/>
    <w:rsid w:val="43564475"/>
    <w:rsid w:val="43671910"/>
    <w:rsid w:val="43716635"/>
    <w:rsid w:val="43998D75"/>
    <w:rsid w:val="439A28A2"/>
    <w:rsid w:val="43A3D8CC"/>
    <w:rsid w:val="43A99A40"/>
    <w:rsid w:val="43AC60D9"/>
    <w:rsid w:val="43B13B82"/>
    <w:rsid w:val="43B6201B"/>
    <w:rsid w:val="43BDBBC6"/>
    <w:rsid w:val="43C0E41A"/>
    <w:rsid w:val="43D3B45E"/>
    <w:rsid w:val="43EFD90D"/>
    <w:rsid w:val="43F7427A"/>
    <w:rsid w:val="43F948D8"/>
    <w:rsid w:val="43FBBB72"/>
    <w:rsid w:val="440F0C18"/>
    <w:rsid w:val="441AC336"/>
    <w:rsid w:val="4437D418"/>
    <w:rsid w:val="443B6B57"/>
    <w:rsid w:val="444728F5"/>
    <w:rsid w:val="4447AD91"/>
    <w:rsid w:val="4451B6FA"/>
    <w:rsid w:val="446F701E"/>
    <w:rsid w:val="4472AA5F"/>
    <w:rsid w:val="4478B3B0"/>
    <w:rsid w:val="447A51C9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0D0200"/>
    <w:rsid w:val="450DFEA9"/>
    <w:rsid w:val="45135119"/>
    <w:rsid w:val="451409BE"/>
    <w:rsid w:val="4517FE80"/>
    <w:rsid w:val="4518BB5F"/>
    <w:rsid w:val="451FC6E3"/>
    <w:rsid w:val="4522D078"/>
    <w:rsid w:val="45257D48"/>
    <w:rsid w:val="4526AAAE"/>
    <w:rsid w:val="4526BEFF"/>
    <w:rsid w:val="4526CCA7"/>
    <w:rsid w:val="45326AEF"/>
    <w:rsid w:val="453E0261"/>
    <w:rsid w:val="454AD043"/>
    <w:rsid w:val="454BF390"/>
    <w:rsid w:val="454F12D4"/>
    <w:rsid w:val="4554A6B4"/>
    <w:rsid w:val="455DA52D"/>
    <w:rsid w:val="45616DC3"/>
    <w:rsid w:val="456763E5"/>
    <w:rsid w:val="456C1886"/>
    <w:rsid w:val="45748864"/>
    <w:rsid w:val="4574D159"/>
    <w:rsid w:val="4576CE8F"/>
    <w:rsid w:val="457A83F7"/>
    <w:rsid w:val="457C33AB"/>
    <w:rsid w:val="457F0123"/>
    <w:rsid w:val="458987E8"/>
    <w:rsid w:val="458EA467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E4D2E"/>
    <w:rsid w:val="45EF629F"/>
    <w:rsid w:val="45F6C994"/>
    <w:rsid w:val="45FAABC0"/>
    <w:rsid w:val="45FC7988"/>
    <w:rsid w:val="46011994"/>
    <w:rsid w:val="460C52CA"/>
    <w:rsid w:val="4618A04E"/>
    <w:rsid w:val="461CAB14"/>
    <w:rsid w:val="461E42AB"/>
    <w:rsid w:val="46335508"/>
    <w:rsid w:val="46360506"/>
    <w:rsid w:val="46368596"/>
    <w:rsid w:val="4664296E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7AF10A"/>
    <w:rsid w:val="467EF017"/>
    <w:rsid w:val="46800364"/>
    <w:rsid w:val="4682F8E3"/>
    <w:rsid w:val="46833457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C1388"/>
    <w:rsid w:val="46EDEEFE"/>
    <w:rsid w:val="46F5CD6F"/>
    <w:rsid w:val="46F9FF7B"/>
    <w:rsid w:val="46FB27F1"/>
    <w:rsid w:val="4700716A"/>
    <w:rsid w:val="470A71DB"/>
    <w:rsid w:val="471231BD"/>
    <w:rsid w:val="471A8769"/>
    <w:rsid w:val="47206696"/>
    <w:rsid w:val="4721D0F6"/>
    <w:rsid w:val="4723CF02"/>
    <w:rsid w:val="472FE4D3"/>
    <w:rsid w:val="4730FD2A"/>
    <w:rsid w:val="47365652"/>
    <w:rsid w:val="4737A3F1"/>
    <w:rsid w:val="473CE1C9"/>
    <w:rsid w:val="4741CA2D"/>
    <w:rsid w:val="47436EF2"/>
    <w:rsid w:val="47463147"/>
    <w:rsid w:val="474D9E1A"/>
    <w:rsid w:val="47523AD6"/>
    <w:rsid w:val="475ACDAF"/>
    <w:rsid w:val="47636C61"/>
    <w:rsid w:val="47683757"/>
    <w:rsid w:val="477B57DD"/>
    <w:rsid w:val="47808F33"/>
    <w:rsid w:val="47824B66"/>
    <w:rsid w:val="47AE1CF5"/>
    <w:rsid w:val="47B8D33A"/>
    <w:rsid w:val="47C4DEFC"/>
    <w:rsid w:val="47CA6C75"/>
    <w:rsid w:val="47DE8F9A"/>
    <w:rsid w:val="47E1275D"/>
    <w:rsid w:val="47E54703"/>
    <w:rsid w:val="47E84A68"/>
    <w:rsid w:val="47E9E464"/>
    <w:rsid w:val="47F00774"/>
    <w:rsid w:val="47F11D3E"/>
    <w:rsid w:val="47F80DE3"/>
    <w:rsid w:val="47FA9C85"/>
    <w:rsid w:val="47FD3278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2B660E"/>
    <w:rsid w:val="4833433D"/>
    <w:rsid w:val="4833FE6E"/>
    <w:rsid w:val="483DF7C3"/>
    <w:rsid w:val="483E1043"/>
    <w:rsid w:val="4843117B"/>
    <w:rsid w:val="4844EA04"/>
    <w:rsid w:val="484A3308"/>
    <w:rsid w:val="484DC705"/>
    <w:rsid w:val="48545347"/>
    <w:rsid w:val="48578CE1"/>
    <w:rsid w:val="485BBC87"/>
    <w:rsid w:val="4866422B"/>
    <w:rsid w:val="48689D99"/>
    <w:rsid w:val="486ACA81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C3EC"/>
    <w:rsid w:val="48AFEDD3"/>
    <w:rsid w:val="48B3F120"/>
    <w:rsid w:val="48B4740B"/>
    <w:rsid w:val="48C09A0B"/>
    <w:rsid w:val="48C52803"/>
    <w:rsid w:val="48C7F57B"/>
    <w:rsid w:val="48C9D0CF"/>
    <w:rsid w:val="48D5789E"/>
    <w:rsid w:val="48E05300"/>
    <w:rsid w:val="48E96E7B"/>
    <w:rsid w:val="48E9E384"/>
    <w:rsid w:val="48F0AF83"/>
    <w:rsid w:val="48F35D9B"/>
    <w:rsid w:val="48F47611"/>
    <w:rsid w:val="48F5B741"/>
    <w:rsid w:val="48F60480"/>
    <w:rsid w:val="48FF8A32"/>
    <w:rsid w:val="4907122F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56B09F"/>
    <w:rsid w:val="496125BA"/>
    <w:rsid w:val="4961A942"/>
    <w:rsid w:val="496BB67C"/>
    <w:rsid w:val="497605EB"/>
    <w:rsid w:val="4976A6E8"/>
    <w:rsid w:val="4979D074"/>
    <w:rsid w:val="497B994E"/>
    <w:rsid w:val="497BFA36"/>
    <w:rsid w:val="49841AC9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CAA77"/>
    <w:rsid w:val="49CE5941"/>
    <w:rsid w:val="49D66843"/>
    <w:rsid w:val="49D90C3D"/>
    <w:rsid w:val="49E101E4"/>
    <w:rsid w:val="49EE72D4"/>
    <w:rsid w:val="49F0FB45"/>
    <w:rsid w:val="49F3F904"/>
    <w:rsid w:val="49F6BAA0"/>
    <w:rsid w:val="49F7AA50"/>
    <w:rsid w:val="49FECE42"/>
    <w:rsid w:val="4A19E766"/>
    <w:rsid w:val="4A1B6CA8"/>
    <w:rsid w:val="4A214B19"/>
    <w:rsid w:val="4A26CB01"/>
    <w:rsid w:val="4A270109"/>
    <w:rsid w:val="4A2904D3"/>
    <w:rsid w:val="4A3ACD2D"/>
    <w:rsid w:val="4A3E1CC7"/>
    <w:rsid w:val="4A42AF42"/>
    <w:rsid w:val="4A464460"/>
    <w:rsid w:val="4A4846E1"/>
    <w:rsid w:val="4A5B662A"/>
    <w:rsid w:val="4A5DE299"/>
    <w:rsid w:val="4A6183C2"/>
    <w:rsid w:val="4A6D4268"/>
    <w:rsid w:val="4A7AE44D"/>
    <w:rsid w:val="4A7E9B18"/>
    <w:rsid w:val="4A826BC9"/>
    <w:rsid w:val="4A842A8D"/>
    <w:rsid w:val="4A8CDCBF"/>
    <w:rsid w:val="4A8D1C5F"/>
    <w:rsid w:val="4A90F250"/>
    <w:rsid w:val="4A950B52"/>
    <w:rsid w:val="4A9E65F0"/>
    <w:rsid w:val="4A9EDC09"/>
    <w:rsid w:val="4AA530AA"/>
    <w:rsid w:val="4AA65F25"/>
    <w:rsid w:val="4AA946FE"/>
    <w:rsid w:val="4ABA14B1"/>
    <w:rsid w:val="4ABDF058"/>
    <w:rsid w:val="4AC440C8"/>
    <w:rsid w:val="4AC7AA6F"/>
    <w:rsid w:val="4AC942E1"/>
    <w:rsid w:val="4ACDA397"/>
    <w:rsid w:val="4ACF7FAA"/>
    <w:rsid w:val="4AD10278"/>
    <w:rsid w:val="4AD37741"/>
    <w:rsid w:val="4AD44BF4"/>
    <w:rsid w:val="4AE0CDF2"/>
    <w:rsid w:val="4AEE6CE7"/>
    <w:rsid w:val="4AF66F1A"/>
    <w:rsid w:val="4B038DE1"/>
    <w:rsid w:val="4B0416E3"/>
    <w:rsid w:val="4B0477D3"/>
    <w:rsid w:val="4B04E4A6"/>
    <w:rsid w:val="4B060B79"/>
    <w:rsid w:val="4B0ACF69"/>
    <w:rsid w:val="4B0AF1AF"/>
    <w:rsid w:val="4B19BFF7"/>
    <w:rsid w:val="4B1C3619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408E2"/>
    <w:rsid w:val="4B661793"/>
    <w:rsid w:val="4B7570E4"/>
    <w:rsid w:val="4B75B610"/>
    <w:rsid w:val="4B7B0382"/>
    <w:rsid w:val="4B893696"/>
    <w:rsid w:val="4B9E07EF"/>
    <w:rsid w:val="4B9E80E2"/>
    <w:rsid w:val="4BA0D0AD"/>
    <w:rsid w:val="4BA6135E"/>
    <w:rsid w:val="4BC03F23"/>
    <w:rsid w:val="4BC0BFC9"/>
    <w:rsid w:val="4BC34336"/>
    <w:rsid w:val="4BD3BDF9"/>
    <w:rsid w:val="4BDAC1F0"/>
    <w:rsid w:val="4BE20AA2"/>
    <w:rsid w:val="4BE736E4"/>
    <w:rsid w:val="4BE78E95"/>
    <w:rsid w:val="4BEA6C4D"/>
    <w:rsid w:val="4BF0878E"/>
    <w:rsid w:val="4BF53D25"/>
    <w:rsid w:val="4BF83AEA"/>
    <w:rsid w:val="4C0361BC"/>
    <w:rsid w:val="4C08CF78"/>
    <w:rsid w:val="4C0C70DE"/>
    <w:rsid w:val="4C210F3D"/>
    <w:rsid w:val="4C212DB3"/>
    <w:rsid w:val="4C2536EC"/>
    <w:rsid w:val="4C28E5C2"/>
    <w:rsid w:val="4C2A4398"/>
    <w:rsid w:val="4C2DC45C"/>
    <w:rsid w:val="4C3F0C37"/>
    <w:rsid w:val="4C3F330E"/>
    <w:rsid w:val="4C4B2552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C938B7"/>
    <w:rsid w:val="4CCB7D6C"/>
    <w:rsid w:val="4CE17BFD"/>
    <w:rsid w:val="4CF0EF32"/>
    <w:rsid w:val="4D0C554B"/>
    <w:rsid w:val="4D11B947"/>
    <w:rsid w:val="4D1E4B21"/>
    <w:rsid w:val="4D1F2918"/>
    <w:rsid w:val="4D217C16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663AE3"/>
    <w:rsid w:val="4D70AEAD"/>
    <w:rsid w:val="4D817C7B"/>
    <w:rsid w:val="4D86A524"/>
    <w:rsid w:val="4D8CD508"/>
    <w:rsid w:val="4D978A14"/>
    <w:rsid w:val="4DAD2110"/>
    <w:rsid w:val="4DB15762"/>
    <w:rsid w:val="4DC5908C"/>
    <w:rsid w:val="4DCB672E"/>
    <w:rsid w:val="4DD98A41"/>
    <w:rsid w:val="4DDE2D3A"/>
    <w:rsid w:val="4DE6C560"/>
    <w:rsid w:val="4DE956D3"/>
    <w:rsid w:val="4DF536CE"/>
    <w:rsid w:val="4DF8A144"/>
    <w:rsid w:val="4DF91F8A"/>
    <w:rsid w:val="4DFB9D24"/>
    <w:rsid w:val="4E00D44C"/>
    <w:rsid w:val="4E05D3AF"/>
    <w:rsid w:val="4E0CC6E2"/>
    <w:rsid w:val="4E285DBF"/>
    <w:rsid w:val="4E2DE016"/>
    <w:rsid w:val="4E317F90"/>
    <w:rsid w:val="4E3DD317"/>
    <w:rsid w:val="4E3FC8E1"/>
    <w:rsid w:val="4E425FF9"/>
    <w:rsid w:val="4E4601E3"/>
    <w:rsid w:val="4E4C9080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696EE"/>
    <w:rsid w:val="4EA8D897"/>
    <w:rsid w:val="4EADCFC8"/>
    <w:rsid w:val="4EBDD434"/>
    <w:rsid w:val="4EC5D296"/>
    <w:rsid w:val="4EC76736"/>
    <w:rsid w:val="4ECCB3D1"/>
    <w:rsid w:val="4ED16F41"/>
    <w:rsid w:val="4EDDD8A9"/>
    <w:rsid w:val="4EE135D4"/>
    <w:rsid w:val="4EF015B0"/>
    <w:rsid w:val="4EF1FEC1"/>
    <w:rsid w:val="4EF662CD"/>
    <w:rsid w:val="4F038B14"/>
    <w:rsid w:val="4F095661"/>
    <w:rsid w:val="4F0EA3DF"/>
    <w:rsid w:val="4F217970"/>
    <w:rsid w:val="4F232741"/>
    <w:rsid w:val="4F4F658F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96149"/>
    <w:rsid w:val="4F9B3CF1"/>
    <w:rsid w:val="4FAA0031"/>
    <w:rsid w:val="4FAAEC28"/>
    <w:rsid w:val="4FB2BA43"/>
    <w:rsid w:val="4FBE354C"/>
    <w:rsid w:val="4FC6C807"/>
    <w:rsid w:val="4FD91EE2"/>
    <w:rsid w:val="4FE01CC5"/>
    <w:rsid w:val="4FE5E3FA"/>
    <w:rsid w:val="4FE5F138"/>
    <w:rsid w:val="4FF87CF7"/>
    <w:rsid w:val="4FFC6558"/>
    <w:rsid w:val="5003A20F"/>
    <w:rsid w:val="500796A4"/>
    <w:rsid w:val="5011ED7F"/>
    <w:rsid w:val="501A03DC"/>
    <w:rsid w:val="501BA140"/>
    <w:rsid w:val="5030FDAD"/>
    <w:rsid w:val="503261E9"/>
    <w:rsid w:val="504FBC49"/>
    <w:rsid w:val="5054C469"/>
    <w:rsid w:val="505DE3B5"/>
    <w:rsid w:val="5063D819"/>
    <w:rsid w:val="506992CA"/>
    <w:rsid w:val="5073342F"/>
    <w:rsid w:val="50752D3C"/>
    <w:rsid w:val="50764653"/>
    <w:rsid w:val="50776F94"/>
    <w:rsid w:val="5080A17B"/>
    <w:rsid w:val="509402EF"/>
    <w:rsid w:val="509DAEF0"/>
    <w:rsid w:val="50A005A5"/>
    <w:rsid w:val="50B3DF46"/>
    <w:rsid w:val="50C17502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16A495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7943A"/>
    <w:rsid w:val="518E665F"/>
    <w:rsid w:val="5191AF35"/>
    <w:rsid w:val="51944D58"/>
    <w:rsid w:val="5194773F"/>
    <w:rsid w:val="51A1FFED"/>
    <w:rsid w:val="51B04D37"/>
    <w:rsid w:val="51B2776F"/>
    <w:rsid w:val="51C7489C"/>
    <w:rsid w:val="51CAC616"/>
    <w:rsid w:val="51CADBDA"/>
    <w:rsid w:val="51CB5E24"/>
    <w:rsid w:val="51D38C25"/>
    <w:rsid w:val="51D4A359"/>
    <w:rsid w:val="51DB8FBA"/>
    <w:rsid w:val="51E0BA5D"/>
    <w:rsid w:val="51E2B68E"/>
    <w:rsid w:val="520E8E15"/>
    <w:rsid w:val="5216BE2A"/>
    <w:rsid w:val="52225CFC"/>
    <w:rsid w:val="5227795A"/>
    <w:rsid w:val="5232208A"/>
    <w:rsid w:val="5237CCF4"/>
    <w:rsid w:val="5240159C"/>
    <w:rsid w:val="5242A490"/>
    <w:rsid w:val="5243227F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19CF9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E97AC0"/>
    <w:rsid w:val="52FA1359"/>
    <w:rsid w:val="52FBB1C4"/>
    <w:rsid w:val="52FE9DF6"/>
    <w:rsid w:val="5302AB4D"/>
    <w:rsid w:val="530E7BC6"/>
    <w:rsid w:val="5312D804"/>
    <w:rsid w:val="531790FE"/>
    <w:rsid w:val="531ABE6D"/>
    <w:rsid w:val="5327CBCD"/>
    <w:rsid w:val="53321F13"/>
    <w:rsid w:val="53363440"/>
    <w:rsid w:val="533BCCB3"/>
    <w:rsid w:val="533BEEE3"/>
    <w:rsid w:val="53413513"/>
    <w:rsid w:val="53503ED4"/>
    <w:rsid w:val="536D2536"/>
    <w:rsid w:val="5370361F"/>
    <w:rsid w:val="5371DAA2"/>
    <w:rsid w:val="5374CEC9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2A43E"/>
    <w:rsid w:val="53B6D08B"/>
    <w:rsid w:val="53BAB733"/>
    <w:rsid w:val="53C03C41"/>
    <w:rsid w:val="53C587FA"/>
    <w:rsid w:val="53D53E97"/>
    <w:rsid w:val="53DB9252"/>
    <w:rsid w:val="53E320EB"/>
    <w:rsid w:val="53E69A59"/>
    <w:rsid w:val="53F6C22A"/>
    <w:rsid w:val="54052762"/>
    <w:rsid w:val="540DC9DF"/>
    <w:rsid w:val="540F1A54"/>
    <w:rsid w:val="5411FE3F"/>
    <w:rsid w:val="54155986"/>
    <w:rsid w:val="541DF480"/>
    <w:rsid w:val="5423A1BC"/>
    <w:rsid w:val="5428C70C"/>
    <w:rsid w:val="54296C1C"/>
    <w:rsid w:val="5429E3E5"/>
    <w:rsid w:val="542ED745"/>
    <w:rsid w:val="54315957"/>
    <w:rsid w:val="544342A8"/>
    <w:rsid w:val="544439FC"/>
    <w:rsid w:val="544C9612"/>
    <w:rsid w:val="544F6AE9"/>
    <w:rsid w:val="54505AC3"/>
    <w:rsid w:val="5458C5CC"/>
    <w:rsid w:val="545B6F3B"/>
    <w:rsid w:val="545FCFBB"/>
    <w:rsid w:val="54672A4E"/>
    <w:rsid w:val="54735AA7"/>
    <w:rsid w:val="5474DB8A"/>
    <w:rsid w:val="5474FC92"/>
    <w:rsid w:val="5476A084"/>
    <w:rsid w:val="54787280"/>
    <w:rsid w:val="5479C9CB"/>
    <w:rsid w:val="547A4984"/>
    <w:rsid w:val="5482B451"/>
    <w:rsid w:val="548806B8"/>
    <w:rsid w:val="549420F0"/>
    <w:rsid w:val="549E3ABD"/>
    <w:rsid w:val="54A905BB"/>
    <w:rsid w:val="54B8A21D"/>
    <w:rsid w:val="54BB223F"/>
    <w:rsid w:val="54C2313B"/>
    <w:rsid w:val="54CDEF74"/>
    <w:rsid w:val="54D044A8"/>
    <w:rsid w:val="54D3E386"/>
    <w:rsid w:val="54D53F90"/>
    <w:rsid w:val="54D7CCED"/>
    <w:rsid w:val="54D9CE9B"/>
    <w:rsid w:val="54E3E927"/>
    <w:rsid w:val="54F870E5"/>
    <w:rsid w:val="54FA938B"/>
    <w:rsid w:val="54FC126D"/>
    <w:rsid w:val="55070301"/>
    <w:rsid w:val="550B9CE9"/>
    <w:rsid w:val="5516B06A"/>
    <w:rsid w:val="55172D84"/>
    <w:rsid w:val="551C3FF7"/>
    <w:rsid w:val="55300479"/>
    <w:rsid w:val="5575A9A8"/>
    <w:rsid w:val="557663C2"/>
    <w:rsid w:val="5580DE07"/>
    <w:rsid w:val="55841045"/>
    <w:rsid w:val="558ECEC5"/>
    <w:rsid w:val="558FEA51"/>
    <w:rsid w:val="5598808B"/>
    <w:rsid w:val="559F1F03"/>
    <w:rsid w:val="55B880E2"/>
    <w:rsid w:val="55C4D94F"/>
    <w:rsid w:val="55CBBA82"/>
    <w:rsid w:val="55D0FCA5"/>
    <w:rsid w:val="55E0F980"/>
    <w:rsid w:val="55E22FD7"/>
    <w:rsid w:val="55F13683"/>
    <w:rsid w:val="55FD6F71"/>
    <w:rsid w:val="560ACE74"/>
    <w:rsid w:val="560CD1AD"/>
    <w:rsid w:val="560E4882"/>
    <w:rsid w:val="561901A2"/>
    <w:rsid w:val="561B84CE"/>
    <w:rsid w:val="561FC99E"/>
    <w:rsid w:val="5620BED9"/>
    <w:rsid w:val="5622F3C7"/>
    <w:rsid w:val="5627C473"/>
    <w:rsid w:val="5630A7CB"/>
    <w:rsid w:val="563287AA"/>
    <w:rsid w:val="563E70E5"/>
    <w:rsid w:val="563FE7F9"/>
    <w:rsid w:val="564DE32B"/>
    <w:rsid w:val="56624E96"/>
    <w:rsid w:val="5679A629"/>
    <w:rsid w:val="568650A0"/>
    <w:rsid w:val="568B6E5D"/>
    <w:rsid w:val="568EF7B7"/>
    <w:rsid w:val="5693485D"/>
    <w:rsid w:val="56996E2B"/>
    <w:rsid w:val="56A8E50F"/>
    <w:rsid w:val="56C745B5"/>
    <w:rsid w:val="56D759E7"/>
    <w:rsid w:val="56D9016C"/>
    <w:rsid w:val="56D92C08"/>
    <w:rsid w:val="56EF2613"/>
    <w:rsid w:val="56F25D30"/>
    <w:rsid w:val="56F60A52"/>
    <w:rsid w:val="56F6B9FF"/>
    <w:rsid w:val="56FA73BA"/>
    <w:rsid w:val="56FAEB72"/>
    <w:rsid w:val="56FD3677"/>
    <w:rsid w:val="56FDE7BB"/>
    <w:rsid w:val="5710AA24"/>
    <w:rsid w:val="571265AC"/>
    <w:rsid w:val="5714024F"/>
    <w:rsid w:val="5716A62E"/>
    <w:rsid w:val="571DE65C"/>
    <w:rsid w:val="5723A5F2"/>
    <w:rsid w:val="572CF9C5"/>
    <w:rsid w:val="572FFE8E"/>
    <w:rsid w:val="573A6AD8"/>
    <w:rsid w:val="573EA7D2"/>
    <w:rsid w:val="5740DC04"/>
    <w:rsid w:val="57444D1F"/>
    <w:rsid w:val="5745B33B"/>
    <w:rsid w:val="574C65FE"/>
    <w:rsid w:val="5755FDAF"/>
    <w:rsid w:val="5766CD8F"/>
    <w:rsid w:val="578144B3"/>
    <w:rsid w:val="578CC631"/>
    <w:rsid w:val="578D9718"/>
    <w:rsid w:val="579155D8"/>
    <w:rsid w:val="579A0AE9"/>
    <w:rsid w:val="57A39DA2"/>
    <w:rsid w:val="57A60265"/>
    <w:rsid w:val="57A9EAA4"/>
    <w:rsid w:val="57AC35DD"/>
    <w:rsid w:val="57AC55A4"/>
    <w:rsid w:val="57AF5E7B"/>
    <w:rsid w:val="57B42538"/>
    <w:rsid w:val="57CB94BE"/>
    <w:rsid w:val="57CE0C69"/>
    <w:rsid w:val="57CFC457"/>
    <w:rsid w:val="57D78BAB"/>
    <w:rsid w:val="57D7D00A"/>
    <w:rsid w:val="57E26882"/>
    <w:rsid w:val="57E6756B"/>
    <w:rsid w:val="57F05FBA"/>
    <w:rsid w:val="57F920A8"/>
    <w:rsid w:val="58016AB0"/>
    <w:rsid w:val="58017C15"/>
    <w:rsid w:val="5803FB92"/>
    <w:rsid w:val="58045553"/>
    <w:rsid w:val="58084132"/>
    <w:rsid w:val="58088814"/>
    <w:rsid w:val="580EDA1F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BF74E"/>
    <w:rsid w:val="58F30D82"/>
    <w:rsid w:val="590D78AF"/>
    <w:rsid w:val="590DADA8"/>
    <w:rsid w:val="590F19FF"/>
    <w:rsid w:val="591593FA"/>
    <w:rsid w:val="591DE698"/>
    <w:rsid w:val="59314C16"/>
    <w:rsid w:val="5935613C"/>
    <w:rsid w:val="5945E700"/>
    <w:rsid w:val="5948BBC5"/>
    <w:rsid w:val="594DE889"/>
    <w:rsid w:val="594F6B76"/>
    <w:rsid w:val="5968FB02"/>
    <w:rsid w:val="596E5195"/>
    <w:rsid w:val="5970905C"/>
    <w:rsid w:val="59709413"/>
    <w:rsid w:val="59733A82"/>
    <w:rsid w:val="59797DC2"/>
    <w:rsid w:val="597C2894"/>
    <w:rsid w:val="5980F002"/>
    <w:rsid w:val="598A0BF2"/>
    <w:rsid w:val="598C526F"/>
    <w:rsid w:val="599E52C5"/>
    <w:rsid w:val="59ADF761"/>
    <w:rsid w:val="59B13943"/>
    <w:rsid w:val="59B763B6"/>
    <w:rsid w:val="59BF1E37"/>
    <w:rsid w:val="59CA9C33"/>
    <w:rsid w:val="59CBEE17"/>
    <w:rsid w:val="59DA63E2"/>
    <w:rsid w:val="59DE71B9"/>
    <w:rsid w:val="59EAADD5"/>
    <w:rsid w:val="59EB786E"/>
    <w:rsid w:val="5A037B89"/>
    <w:rsid w:val="5A09194D"/>
    <w:rsid w:val="5A0A21F2"/>
    <w:rsid w:val="5A1501CF"/>
    <w:rsid w:val="5A17C1C1"/>
    <w:rsid w:val="5A267DA1"/>
    <w:rsid w:val="5A2D1623"/>
    <w:rsid w:val="5A397DF8"/>
    <w:rsid w:val="5A3A4F50"/>
    <w:rsid w:val="5A3E550A"/>
    <w:rsid w:val="5A542F5B"/>
    <w:rsid w:val="5A5D67F9"/>
    <w:rsid w:val="5A641034"/>
    <w:rsid w:val="5A6A7CCF"/>
    <w:rsid w:val="5A6AA102"/>
    <w:rsid w:val="5A6DF3C7"/>
    <w:rsid w:val="5A75421E"/>
    <w:rsid w:val="5A889694"/>
    <w:rsid w:val="5A8C6E32"/>
    <w:rsid w:val="5A8C8890"/>
    <w:rsid w:val="5A8E9F8E"/>
    <w:rsid w:val="5A90A0FB"/>
    <w:rsid w:val="5A9F987E"/>
    <w:rsid w:val="5AA707F2"/>
    <w:rsid w:val="5AB14511"/>
    <w:rsid w:val="5AB6CF48"/>
    <w:rsid w:val="5ACA9F04"/>
    <w:rsid w:val="5ACEE1F9"/>
    <w:rsid w:val="5ACFA4F9"/>
    <w:rsid w:val="5AD1319D"/>
    <w:rsid w:val="5ADA8A9A"/>
    <w:rsid w:val="5ADDA327"/>
    <w:rsid w:val="5ADE30E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9F706"/>
    <w:rsid w:val="5B2FEBBD"/>
    <w:rsid w:val="5B31390F"/>
    <w:rsid w:val="5B3424FD"/>
    <w:rsid w:val="5B3967EC"/>
    <w:rsid w:val="5B3BE3D4"/>
    <w:rsid w:val="5B40AC83"/>
    <w:rsid w:val="5B499CF7"/>
    <w:rsid w:val="5B6A12B6"/>
    <w:rsid w:val="5B7B1F7B"/>
    <w:rsid w:val="5B83A37E"/>
    <w:rsid w:val="5B849CC4"/>
    <w:rsid w:val="5B8554E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2B991"/>
    <w:rsid w:val="5BD8E1BA"/>
    <w:rsid w:val="5BD951EE"/>
    <w:rsid w:val="5BDE7174"/>
    <w:rsid w:val="5BEB3DA4"/>
    <w:rsid w:val="5BEBA922"/>
    <w:rsid w:val="5BFD3589"/>
    <w:rsid w:val="5C016195"/>
    <w:rsid w:val="5C0A01FE"/>
    <w:rsid w:val="5C14BB4D"/>
    <w:rsid w:val="5C17C204"/>
    <w:rsid w:val="5C1911EB"/>
    <w:rsid w:val="5C224C6C"/>
    <w:rsid w:val="5C2425D5"/>
    <w:rsid w:val="5C2FF905"/>
    <w:rsid w:val="5C3243D1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53FDD"/>
    <w:rsid w:val="5C9561F7"/>
    <w:rsid w:val="5C9BEC5D"/>
    <w:rsid w:val="5C9E30A4"/>
    <w:rsid w:val="5CA89B12"/>
    <w:rsid w:val="5CA9D2BD"/>
    <w:rsid w:val="5CBCFB49"/>
    <w:rsid w:val="5CBF3B76"/>
    <w:rsid w:val="5CC614F5"/>
    <w:rsid w:val="5CCF975F"/>
    <w:rsid w:val="5CD090DA"/>
    <w:rsid w:val="5CD72257"/>
    <w:rsid w:val="5CDE08F5"/>
    <w:rsid w:val="5CE987CC"/>
    <w:rsid w:val="5CF9835C"/>
    <w:rsid w:val="5CFCD395"/>
    <w:rsid w:val="5D0149DC"/>
    <w:rsid w:val="5D162BA6"/>
    <w:rsid w:val="5D18B1B1"/>
    <w:rsid w:val="5D19CBCF"/>
    <w:rsid w:val="5D27AB3B"/>
    <w:rsid w:val="5D314832"/>
    <w:rsid w:val="5D33F7FE"/>
    <w:rsid w:val="5D3419B3"/>
    <w:rsid w:val="5D4DE96E"/>
    <w:rsid w:val="5D582C12"/>
    <w:rsid w:val="5D5EB44C"/>
    <w:rsid w:val="5D780BFC"/>
    <w:rsid w:val="5D7B2E8C"/>
    <w:rsid w:val="5D82964F"/>
    <w:rsid w:val="5D88DCEA"/>
    <w:rsid w:val="5D9CA533"/>
    <w:rsid w:val="5D9DED9C"/>
    <w:rsid w:val="5D9ED12B"/>
    <w:rsid w:val="5DA4C442"/>
    <w:rsid w:val="5DA76B85"/>
    <w:rsid w:val="5DBA7D60"/>
    <w:rsid w:val="5DBB6A47"/>
    <w:rsid w:val="5DBEFD4A"/>
    <w:rsid w:val="5DC0771C"/>
    <w:rsid w:val="5DC40EF4"/>
    <w:rsid w:val="5DC60898"/>
    <w:rsid w:val="5DEC46F2"/>
    <w:rsid w:val="5DEC785F"/>
    <w:rsid w:val="5DF50596"/>
    <w:rsid w:val="5DF66E07"/>
    <w:rsid w:val="5DF7C9D7"/>
    <w:rsid w:val="5DFAB626"/>
    <w:rsid w:val="5DFC7FC5"/>
    <w:rsid w:val="5DFD88E1"/>
    <w:rsid w:val="5E06A851"/>
    <w:rsid w:val="5E0A25B1"/>
    <w:rsid w:val="5E0D5E1F"/>
    <w:rsid w:val="5E257CD6"/>
    <w:rsid w:val="5E2667F7"/>
    <w:rsid w:val="5E31F568"/>
    <w:rsid w:val="5E355236"/>
    <w:rsid w:val="5E4169E6"/>
    <w:rsid w:val="5E42D6A4"/>
    <w:rsid w:val="5E485585"/>
    <w:rsid w:val="5E4E229D"/>
    <w:rsid w:val="5E5D7B6B"/>
    <w:rsid w:val="5E5ED8F7"/>
    <w:rsid w:val="5E6024BE"/>
    <w:rsid w:val="5E6F90BF"/>
    <w:rsid w:val="5E7A36FB"/>
    <w:rsid w:val="5E87DC19"/>
    <w:rsid w:val="5E98704D"/>
    <w:rsid w:val="5E9CADC8"/>
    <w:rsid w:val="5EB21A67"/>
    <w:rsid w:val="5EB4520B"/>
    <w:rsid w:val="5EB7D1E7"/>
    <w:rsid w:val="5EBF8027"/>
    <w:rsid w:val="5EC0C847"/>
    <w:rsid w:val="5EC0E269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EFCB4EC"/>
    <w:rsid w:val="5F13753B"/>
    <w:rsid w:val="5F190B52"/>
    <w:rsid w:val="5F1DA90F"/>
    <w:rsid w:val="5F1FA718"/>
    <w:rsid w:val="5F24116F"/>
    <w:rsid w:val="5F288278"/>
    <w:rsid w:val="5F351974"/>
    <w:rsid w:val="5F355321"/>
    <w:rsid w:val="5F42F582"/>
    <w:rsid w:val="5F465B46"/>
    <w:rsid w:val="5F47342E"/>
    <w:rsid w:val="5F4FA2D8"/>
    <w:rsid w:val="5F63A787"/>
    <w:rsid w:val="5F64D327"/>
    <w:rsid w:val="5F6C5E5B"/>
    <w:rsid w:val="5F6EBAC1"/>
    <w:rsid w:val="5F7588EF"/>
    <w:rsid w:val="5F793BB6"/>
    <w:rsid w:val="5F7DD035"/>
    <w:rsid w:val="5F806EF3"/>
    <w:rsid w:val="5F88F33B"/>
    <w:rsid w:val="5F8DF3DE"/>
    <w:rsid w:val="5F93BB9F"/>
    <w:rsid w:val="5F94AD58"/>
    <w:rsid w:val="5F974484"/>
    <w:rsid w:val="5F9FFC9D"/>
    <w:rsid w:val="5FA0F5BB"/>
    <w:rsid w:val="5FA95158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9175B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7FFF09"/>
    <w:rsid w:val="608F971F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95724"/>
    <w:rsid w:val="60EC269F"/>
    <w:rsid w:val="60ECE84C"/>
    <w:rsid w:val="60F197D9"/>
    <w:rsid w:val="60F725A4"/>
    <w:rsid w:val="60FC354F"/>
    <w:rsid w:val="61036643"/>
    <w:rsid w:val="61041AD6"/>
    <w:rsid w:val="6104AE92"/>
    <w:rsid w:val="6108FC98"/>
    <w:rsid w:val="6117764D"/>
    <w:rsid w:val="61349904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466643"/>
    <w:rsid w:val="6250BC85"/>
    <w:rsid w:val="62597DC6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7C9BD"/>
    <w:rsid w:val="62C82ACD"/>
    <w:rsid w:val="62D01DC7"/>
    <w:rsid w:val="62D071CB"/>
    <w:rsid w:val="62EC9D4B"/>
    <w:rsid w:val="62ECF52E"/>
    <w:rsid w:val="63020C9B"/>
    <w:rsid w:val="63066C03"/>
    <w:rsid w:val="6324FE8D"/>
    <w:rsid w:val="63288953"/>
    <w:rsid w:val="632B46AA"/>
    <w:rsid w:val="63370675"/>
    <w:rsid w:val="633D87D5"/>
    <w:rsid w:val="633FA869"/>
    <w:rsid w:val="6345A2C4"/>
    <w:rsid w:val="634DA81E"/>
    <w:rsid w:val="6355870C"/>
    <w:rsid w:val="63564D48"/>
    <w:rsid w:val="635F7085"/>
    <w:rsid w:val="63613388"/>
    <w:rsid w:val="63617703"/>
    <w:rsid w:val="63741A0E"/>
    <w:rsid w:val="63878D90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37E1"/>
    <w:rsid w:val="63C74C79"/>
    <w:rsid w:val="63D112BC"/>
    <w:rsid w:val="63D588CC"/>
    <w:rsid w:val="63E00584"/>
    <w:rsid w:val="63E07FE0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7CB8C"/>
    <w:rsid w:val="643806C2"/>
    <w:rsid w:val="6445FDF8"/>
    <w:rsid w:val="6456B443"/>
    <w:rsid w:val="6457B4D6"/>
    <w:rsid w:val="64635CAD"/>
    <w:rsid w:val="646A35AE"/>
    <w:rsid w:val="64703180"/>
    <w:rsid w:val="64780CC9"/>
    <w:rsid w:val="6483977D"/>
    <w:rsid w:val="6483ACF5"/>
    <w:rsid w:val="6483ADBB"/>
    <w:rsid w:val="6487BA14"/>
    <w:rsid w:val="6489589C"/>
    <w:rsid w:val="6491CED8"/>
    <w:rsid w:val="649603D6"/>
    <w:rsid w:val="649660C3"/>
    <w:rsid w:val="649D1AF5"/>
    <w:rsid w:val="64BE19D4"/>
    <w:rsid w:val="64CEEA46"/>
    <w:rsid w:val="64D29B8C"/>
    <w:rsid w:val="64DB4531"/>
    <w:rsid w:val="64E486D7"/>
    <w:rsid w:val="64FBE396"/>
    <w:rsid w:val="64FF4461"/>
    <w:rsid w:val="6502226B"/>
    <w:rsid w:val="6505DC26"/>
    <w:rsid w:val="65140E58"/>
    <w:rsid w:val="65158D06"/>
    <w:rsid w:val="651AE7CA"/>
    <w:rsid w:val="651B26CC"/>
    <w:rsid w:val="65209C0D"/>
    <w:rsid w:val="652701FB"/>
    <w:rsid w:val="652B0861"/>
    <w:rsid w:val="652E3D18"/>
    <w:rsid w:val="6531F13B"/>
    <w:rsid w:val="654B2748"/>
    <w:rsid w:val="65568B14"/>
    <w:rsid w:val="65784B41"/>
    <w:rsid w:val="65803990"/>
    <w:rsid w:val="6587645D"/>
    <w:rsid w:val="659195B2"/>
    <w:rsid w:val="65970B2C"/>
    <w:rsid w:val="659D704A"/>
    <w:rsid w:val="659FA2F2"/>
    <w:rsid w:val="65A90DD9"/>
    <w:rsid w:val="65A9D7DB"/>
    <w:rsid w:val="65AE7A96"/>
    <w:rsid w:val="65B70C9E"/>
    <w:rsid w:val="65C14E1C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442124"/>
    <w:rsid w:val="6650CC16"/>
    <w:rsid w:val="66573CD1"/>
    <w:rsid w:val="665990A0"/>
    <w:rsid w:val="665F9EAF"/>
    <w:rsid w:val="6669CC2E"/>
    <w:rsid w:val="666A710C"/>
    <w:rsid w:val="667CE4D1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81E3F"/>
    <w:rsid w:val="66ED3426"/>
    <w:rsid w:val="66F1369B"/>
    <w:rsid w:val="66F963DB"/>
    <w:rsid w:val="67032BD5"/>
    <w:rsid w:val="67072F25"/>
    <w:rsid w:val="670AA803"/>
    <w:rsid w:val="6715C20F"/>
    <w:rsid w:val="6719E249"/>
    <w:rsid w:val="6732E381"/>
    <w:rsid w:val="673AC197"/>
    <w:rsid w:val="674DC753"/>
    <w:rsid w:val="674EC40A"/>
    <w:rsid w:val="674F4BD1"/>
    <w:rsid w:val="675222C7"/>
    <w:rsid w:val="675341A5"/>
    <w:rsid w:val="675E71C4"/>
    <w:rsid w:val="675F8F5C"/>
    <w:rsid w:val="6762CC49"/>
    <w:rsid w:val="67656C80"/>
    <w:rsid w:val="67659549"/>
    <w:rsid w:val="6769E048"/>
    <w:rsid w:val="67711754"/>
    <w:rsid w:val="6774EFA1"/>
    <w:rsid w:val="677E05BC"/>
    <w:rsid w:val="677E8304"/>
    <w:rsid w:val="6785DDBF"/>
    <w:rsid w:val="678BB003"/>
    <w:rsid w:val="67927641"/>
    <w:rsid w:val="6796A2E2"/>
    <w:rsid w:val="67A9DA8A"/>
    <w:rsid w:val="67AA5509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94B02"/>
    <w:rsid w:val="680A2579"/>
    <w:rsid w:val="680D6126"/>
    <w:rsid w:val="680EA6C8"/>
    <w:rsid w:val="680EDDC1"/>
    <w:rsid w:val="681E22CB"/>
    <w:rsid w:val="68200E8B"/>
    <w:rsid w:val="6824EA12"/>
    <w:rsid w:val="682594D3"/>
    <w:rsid w:val="6828911A"/>
    <w:rsid w:val="683ECD0B"/>
    <w:rsid w:val="68458703"/>
    <w:rsid w:val="684BBD75"/>
    <w:rsid w:val="68527942"/>
    <w:rsid w:val="68552371"/>
    <w:rsid w:val="6865694D"/>
    <w:rsid w:val="686B4D73"/>
    <w:rsid w:val="6871C775"/>
    <w:rsid w:val="687664A5"/>
    <w:rsid w:val="687726C3"/>
    <w:rsid w:val="6883AEC1"/>
    <w:rsid w:val="688C687A"/>
    <w:rsid w:val="68948683"/>
    <w:rsid w:val="68975787"/>
    <w:rsid w:val="689AEE33"/>
    <w:rsid w:val="68A8DEF7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8FCA9BE"/>
    <w:rsid w:val="6902268D"/>
    <w:rsid w:val="69161C8B"/>
    <w:rsid w:val="69197D26"/>
    <w:rsid w:val="691A9F27"/>
    <w:rsid w:val="6921B83B"/>
    <w:rsid w:val="692B59F9"/>
    <w:rsid w:val="692D8620"/>
    <w:rsid w:val="694C7FE2"/>
    <w:rsid w:val="695117DB"/>
    <w:rsid w:val="695190CD"/>
    <w:rsid w:val="695C6A7B"/>
    <w:rsid w:val="695E20D5"/>
    <w:rsid w:val="69669A03"/>
    <w:rsid w:val="6975794F"/>
    <w:rsid w:val="6976A98D"/>
    <w:rsid w:val="697FEEA8"/>
    <w:rsid w:val="6985A31B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0E5BC6"/>
    <w:rsid w:val="6A1B66AC"/>
    <w:rsid w:val="6A2B2380"/>
    <w:rsid w:val="6A3824CB"/>
    <w:rsid w:val="6A59706B"/>
    <w:rsid w:val="6A5E5CBB"/>
    <w:rsid w:val="6A651C85"/>
    <w:rsid w:val="6A6E6C3C"/>
    <w:rsid w:val="6A77DF80"/>
    <w:rsid w:val="6A7B5C34"/>
    <w:rsid w:val="6A7EEE79"/>
    <w:rsid w:val="6A8C51E8"/>
    <w:rsid w:val="6A9705B1"/>
    <w:rsid w:val="6A9BAF19"/>
    <w:rsid w:val="6A9C74D9"/>
    <w:rsid w:val="6A9CBC54"/>
    <w:rsid w:val="6AA21694"/>
    <w:rsid w:val="6AA53254"/>
    <w:rsid w:val="6AB6F01E"/>
    <w:rsid w:val="6ADD2DEB"/>
    <w:rsid w:val="6AE4DDE1"/>
    <w:rsid w:val="6AEC650F"/>
    <w:rsid w:val="6AFCCD81"/>
    <w:rsid w:val="6AFE00EC"/>
    <w:rsid w:val="6B0E8AD9"/>
    <w:rsid w:val="6B10D522"/>
    <w:rsid w:val="6B1AB717"/>
    <w:rsid w:val="6B247881"/>
    <w:rsid w:val="6B2DA7F0"/>
    <w:rsid w:val="6B39539A"/>
    <w:rsid w:val="6B3DA1B1"/>
    <w:rsid w:val="6B3DCDCD"/>
    <w:rsid w:val="6B3EB454"/>
    <w:rsid w:val="6B403CEE"/>
    <w:rsid w:val="6B40CFDC"/>
    <w:rsid w:val="6B48FB5C"/>
    <w:rsid w:val="6B4CAFE9"/>
    <w:rsid w:val="6B52A05E"/>
    <w:rsid w:val="6B5FB9D9"/>
    <w:rsid w:val="6B5FE997"/>
    <w:rsid w:val="6B684E19"/>
    <w:rsid w:val="6B6CE394"/>
    <w:rsid w:val="6B795175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B39FB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1C2F48"/>
    <w:rsid w:val="6C2B6316"/>
    <w:rsid w:val="6C3094CF"/>
    <w:rsid w:val="6C364450"/>
    <w:rsid w:val="6C368F35"/>
    <w:rsid w:val="6C46C544"/>
    <w:rsid w:val="6C4EF6A5"/>
    <w:rsid w:val="6C5793B6"/>
    <w:rsid w:val="6C590B4A"/>
    <w:rsid w:val="6C5E16EB"/>
    <w:rsid w:val="6C711B0F"/>
    <w:rsid w:val="6C72FCDF"/>
    <w:rsid w:val="6C778C98"/>
    <w:rsid w:val="6C7ACABD"/>
    <w:rsid w:val="6C7D472D"/>
    <w:rsid w:val="6C7DEE9C"/>
    <w:rsid w:val="6C7FE3F9"/>
    <w:rsid w:val="6C831AEB"/>
    <w:rsid w:val="6C88D1C6"/>
    <w:rsid w:val="6C949F18"/>
    <w:rsid w:val="6C9518DA"/>
    <w:rsid w:val="6C95E8C8"/>
    <w:rsid w:val="6C9A7C89"/>
    <w:rsid w:val="6CAB79E2"/>
    <w:rsid w:val="6CAEC119"/>
    <w:rsid w:val="6CC2EA93"/>
    <w:rsid w:val="6CD23BA3"/>
    <w:rsid w:val="6CD3C460"/>
    <w:rsid w:val="6CD81D3D"/>
    <w:rsid w:val="6CE51C32"/>
    <w:rsid w:val="6CE58E55"/>
    <w:rsid w:val="6CEC1437"/>
    <w:rsid w:val="6CF0D52B"/>
    <w:rsid w:val="6CF53A4C"/>
    <w:rsid w:val="6D00B6C2"/>
    <w:rsid w:val="6D05D38A"/>
    <w:rsid w:val="6D06ACA9"/>
    <w:rsid w:val="6D142CEC"/>
    <w:rsid w:val="6D18FCF3"/>
    <w:rsid w:val="6D24D933"/>
    <w:rsid w:val="6D2C8E23"/>
    <w:rsid w:val="6D31FC64"/>
    <w:rsid w:val="6D32D02C"/>
    <w:rsid w:val="6D412A80"/>
    <w:rsid w:val="6D44615A"/>
    <w:rsid w:val="6D5394D5"/>
    <w:rsid w:val="6D73B043"/>
    <w:rsid w:val="6D751C3C"/>
    <w:rsid w:val="6D797B30"/>
    <w:rsid w:val="6D86C33C"/>
    <w:rsid w:val="6D88E394"/>
    <w:rsid w:val="6D931AA5"/>
    <w:rsid w:val="6D96277A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DA26DC"/>
    <w:rsid w:val="6DE953E8"/>
    <w:rsid w:val="6DF82160"/>
    <w:rsid w:val="6E00691D"/>
    <w:rsid w:val="6E0B5F33"/>
    <w:rsid w:val="6E0C146D"/>
    <w:rsid w:val="6E0D7EDC"/>
    <w:rsid w:val="6E13F90C"/>
    <w:rsid w:val="6E165066"/>
    <w:rsid w:val="6E1E151B"/>
    <w:rsid w:val="6E23471C"/>
    <w:rsid w:val="6E23E364"/>
    <w:rsid w:val="6E281C3C"/>
    <w:rsid w:val="6E3BDB37"/>
    <w:rsid w:val="6E3C14F4"/>
    <w:rsid w:val="6E42D812"/>
    <w:rsid w:val="6E64A8F3"/>
    <w:rsid w:val="6E75B55C"/>
    <w:rsid w:val="6E75DEA8"/>
    <w:rsid w:val="6E85EF11"/>
    <w:rsid w:val="6E8BBAA1"/>
    <w:rsid w:val="6E98332F"/>
    <w:rsid w:val="6E9DAF0C"/>
    <w:rsid w:val="6EA22362"/>
    <w:rsid w:val="6EA536EA"/>
    <w:rsid w:val="6EA7FAF7"/>
    <w:rsid w:val="6EAAA001"/>
    <w:rsid w:val="6EAFDF24"/>
    <w:rsid w:val="6EB403D9"/>
    <w:rsid w:val="6EB80918"/>
    <w:rsid w:val="6EBEBDDF"/>
    <w:rsid w:val="6EC09EC5"/>
    <w:rsid w:val="6EC4641D"/>
    <w:rsid w:val="6EC4E517"/>
    <w:rsid w:val="6ECC1D6A"/>
    <w:rsid w:val="6ECE87D4"/>
    <w:rsid w:val="6EDCA8EB"/>
    <w:rsid w:val="6EE460C3"/>
    <w:rsid w:val="6EF4D39F"/>
    <w:rsid w:val="6EFEA067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35579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39444"/>
    <w:rsid w:val="702B1288"/>
    <w:rsid w:val="702E3D46"/>
    <w:rsid w:val="70399A42"/>
    <w:rsid w:val="7040A5DB"/>
    <w:rsid w:val="70426252"/>
    <w:rsid w:val="705D56F1"/>
    <w:rsid w:val="707593DE"/>
    <w:rsid w:val="7076032B"/>
    <w:rsid w:val="70779FFE"/>
    <w:rsid w:val="70787E88"/>
    <w:rsid w:val="7079D7DD"/>
    <w:rsid w:val="7080A80C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838FC7"/>
    <w:rsid w:val="7194FB41"/>
    <w:rsid w:val="71950AF6"/>
    <w:rsid w:val="71959458"/>
    <w:rsid w:val="719C421F"/>
    <w:rsid w:val="719DB35B"/>
    <w:rsid w:val="71A63D9F"/>
    <w:rsid w:val="71A725E5"/>
    <w:rsid w:val="71A78C9F"/>
    <w:rsid w:val="71AD2E8A"/>
    <w:rsid w:val="71AF2784"/>
    <w:rsid w:val="71B6C2C8"/>
    <w:rsid w:val="71B82C81"/>
    <w:rsid w:val="71B9C41B"/>
    <w:rsid w:val="71BB27C4"/>
    <w:rsid w:val="71BF12D0"/>
    <w:rsid w:val="71C52D58"/>
    <w:rsid w:val="71DE05E9"/>
    <w:rsid w:val="71DE6E71"/>
    <w:rsid w:val="71DEDBE8"/>
    <w:rsid w:val="71F14408"/>
    <w:rsid w:val="71F6F0AF"/>
    <w:rsid w:val="71FF1603"/>
    <w:rsid w:val="7201D714"/>
    <w:rsid w:val="720312C9"/>
    <w:rsid w:val="72064ED7"/>
    <w:rsid w:val="72065205"/>
    <w:rsid w:val="72091C69"/>
    <w:rsid w:val="7215A0DE"/>
    <w:rsid w:val="7217104B"/>
    <w:rsid w:val="7218C201"/>
    <w:rsid w:val="7219807C"/>
    <w:rsid w:val="721F5BAF"/>
    <w:rsid w:val="72234220"/>
    <w:rsid w:val="72298A5D"/>
    <w:rsid w:val="722AC575"/>
    <w:rsid w:val="723BC892"/>
    <w:rsid w:val="724AF295"/>
    <w:rsid w:val="724FCD75"/>
    <w:rsid w:val="72591976"/>
    <w:rsid w:val="725C3199"/>
    <w:rsid w:val="72635D96"/>
    <w:rsid w:val="7264A2E9"/>
    <w:rsid w:val="727DE289"/>
    <w:rsid w:val="72859675"/>
    <w:rsid w:val="728DC610"/>
    <w:rsid w:val="728DEC27"/>
    <w:rsid w:val="72934BCD"/>
    <w:rsid w:val="7297EFE1"/>
    <w:rsid w:val="729BF155"/>
    <w:rsid w:val="729E5159"/>
    <w:rsid w:val="72A1D118"/>
    <w:rsid w:val="72A8E64F"/>
    <w:rsid w:val="72A8E7D1"/>
    <w:rsid w:val="72B1A0EE"/>
    <w:rsid w:val="72C89A81"/>
    <w:rsid w:val="72D5CB33"/>
    <w:rsid w:val="72D5DC4B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197BA"/>
    <w:rsid w:val="7362B34A"/>
    <w:rsid w:val="738110BB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3EA4C64"/>
    <w:rsid w:val="73EFF843"/>
    <w:rsid w:val="73F89B5B"/>
    <w:rsid w:val="741B73B0"/>
    <w:rsid w:val="741F4DBB"/>
    <w:rsid w:val="74297331"/>
    <w:rsid w:val="74298E1D"/>
    <w:rsid w:val="742F1C2E"/>
    <w:rsid w:val="743D5E39"/>
    <w:rsid w:val="743FE159"/>
    <w:rsid w:val="74579F68"/>
    <w:rsid w:val="746219E9"/>
    <w:rsid w:val="74649FAE"/>
    <w:rsid w:val="74656911"/>
    <w:rsid w:val="7478D973"/>
    <w:rsid w:val="74832063"/>
    <w:rsid w:val="7487268F"/>
    <w:rsid w:val="74886BED"/>
    <w:rsid w:val="74B19DD3"/>
    <w:rsid w:val="74B84D68"/>
    <w:rsid w:val="74B9C2FD"/>
    <w:rsid w:val="74BBD1E3"/>
    <w:rsid w:val="74C30DB6"/>
    <w:rsid w:val="74CB48C5"/>
    <w:rsid w:val="74CFBA8A"/>
    <w:rsid w:val="74FE9066"/>
    <w:rsid w:val="75004294"/>
    <w:rsid w:val="7508BCA4"/>
    <w:rsid w:val="750CE6C1"/>
    <w:rsid w:val="7512403F"/>
    <w:rsid w:val="751723BB"/>
    <w:rsid w:val="7518D630"/>
    <w:rsid w:val="751A7D44"/>
    <w:rsid w:val="751C7438"/>
    <w:rsid w:val="751FE8C0"/>
    <w:rsid w:val="7521F786"/>
    <w:rsid w:val="75242936"/>
    <w:rsid w:val="752A19EC"/>
    <w:rsid w:val="752BFC5E"/>
    <w:rsid w:val="7539DC83"/>
    <w:rsid w:val="753CEC77"/>
    <w:rsid w:val="7543F4B1"/>
    <w:rsid w:val="75463BBA"/>
    <w:rsid w:val="7546A257"/>
    <w:rsid w:val="754AF1D4"/>
    <w:rsid w:val="75502A99"/>
    <w:rsid w:val="7550E35A"/>
    <w:rsid w:val="75550031"/>
    <w:rsid w:val="755698A9"/>
    <w:rsid w:val="755D85CF"/>
    <w:rsid w:val="7571E825"/>
    <w:rsid w:val="757511CB"/>
    <w:rsid w:val="757E0DC1"/>
    <w:rsid w:val="75863D17"/>
    <w:rsid w:val="758DD955"/>
    <w:rsid w:val="75A36484"/>
    <w:rsid w:val="75ABF14A"/>
    <w:rsid w:val="75B66E90"/>
    <w:rsid w:val="75BCB352"/>
    <w:rsid w:val="75BEF85A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B23A0"/>
    <w:rsid w:val="760CB27C"/>
    <w:rsid w:val="760D3DFC"/>
    <w:rsid w:val="760D9F71"/>
    <w:rsid w:val="7616EB78"/>
    <w:rsid w:val="761CA9D2"/>
    <w:rsid w:val="761DC1B8"/>
    <w:rsid w:val="76208A0A"/>
    <w:rsid w:val="7622002C"/>
    <w:rsid w:val="7631C298"/>
    <w:rsid w:val="7633FCD6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4FBF3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EBF614"/>
    <w:rsid w:val="76EF0AB7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E5EFE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36487"/>
    <w:rsid w:val="7816F452"/>
    <w:rsid w:val="781A5AE6"/>
    <w:rsid w:val="782056B4"/>
    <w:rsid w:val="7826124D"/>
    <w:rsid w:val="78469ADA"/>
    <w:rsid w:val="78553752"/>
    <w:rsid w:val="785626B9"/>
    <w:rsid w:val="7857AC01"/>
    <w:rsid w:val="7858935F"/>
    <w:rsid w:val="785CC3BC"/>
    <w:rsid w:val="786ED868"/>
    <w:rsid w:val="78729DD9"/>
    <w:rsid w:val="787AC37B"/>
    <w:rsid w:val="7890BAA5"/>
    <w:rsid w:val="78A1242E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370E6"/>
    <w:rsid w:val="7936FC16"/>
    <w:rsid w:val="79390B94"/>
    <w:rsid w:val="793C717D"/>
    <w:rsid w:val="7940D151"/>
    <w:rsid w:val="79459D23"/>
    <w:rsid w:val="794C3983"/>
    <w:rsid w:val="794E4D9B"/>
    <w:rsid w:val="794F0666"/>
    <w:rsid w:val="7950C70D"/>
    <w:rsid w:val="79835C99"/>
    <w:rsid w:val="798436D0"/>
    <w:rsid w:val="79881E18"/>
    <w:rsid w:val="79906373"/>
    <w:rsid w:val="7992839C"/>
    <w:rsid w:val="7995182C"/>
    <w:rsid w:val="7997839B"/>
    <w:rsid w:val="799FAE74"/>
    <w:rsid w:val="79AC7B7F"/>
    <w:rsid w:val="79C02EFC"/>
    <w:rsid w:val="79CDD56E"/>
    <w:rsid w:val="79CF154D"/>
    <w:rsid w:val="79D1F4CE"/>
    <w:rsid w:val="79E533C6"/>
    <w:rsid w:val="79F473F7"/>
    <w:rsid w:val="79F7A535"/>
    <w:rsid w:val="7A065735"/>
    <w:rsid w:val="7A0C9CE6"/>
    <w:rsid w:val="7A0D4DA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7E2D6C"/>
    <w:rsid w:val="7A972D69"/>
    <w:rsid w:val="7A99E2A3"/>
    <w:rsid w:val="7A9B2A91"/>
    <w:rsid w:val="7AAF8834"/>
    <w:rsid w:val="7AB3379B"/>
    <w:rsid w:val="7AB4CDA9"/>
    <w:rsid w:val="7ABBFC22"/>
    <w:rsid w:val="7AE10F4A"/>
    <w:rsid w:val="7AE740B1"/>
    <w:rsid w:val="7AE8DCA4"/>
    <w:rsid w:val="7AF7C343"/>
    <w:rsid w:val="7AFF20D2"/>
    <w:rsid w:val="7B079814"/>
    <w:rsid w:val="7B0FDBAB"/>
    <w:rsid w:val="7B107A0A"/>
    <w:rsid w:val="7B112399"/>
    <w:rsid w:val="7B19E1E3"/>
    <w:rsid w:val="7B1DE9A6"/>
    <w:rsid w:val="7B28C0DE"/>
    <w:rsid w:val="7B2AB49B"/>
    <w:rsid w:val="7B31BA44"/>
    <w:rsid w:val="7B3353FC"/>
    <w:rsid w:val="7B36AB3D"/>
    <w:rsid w:val="7B4561C7"/>
    <w:rsid w:val="7B4A7D1E"/>
    <w:rsid w:val="7B5441A6"/>
    <w:rsid w:val="7B56092A"/>
    <w:rsid w:val="7B5ED9C2"/>
    <w:rsid w:val="7B6176B3"/>
    <w:rsid w:val="7B618D1C"/>
    <w:rsid w:val="7B619B84"/>
    <w:rsid w:val="7B64A374"/>
    <w:rsid w:val="7B703F81"/>
    <w:rsid w:val="7B714A1C"/>
    <w:rsid w:val="7B73F50B"/>
    <w:rsid w:val="7B7479FE"/>
    <w:rsid w:val="7B770381"/>
    <w:rsid w:val="7B8309A8"/>
    <w:rsid w:val="7B93A88B"/>
    <w:rsid w:val="7B9B0ACE"/>
    <w:rsid w:val="7B9DE8F8"/>
    <w:rsid w:val="7BAD0598"/>
    <w:rsid w:val="7BB64F42"/>
    <w:rsid w:val="7BBEA074"/>
    <w:rsid w:val="7BC9FF2E"/>
    <w:rsid w:val="7BD049F1"/>
    <w:rsid w:val="7BD16EE2"/>
    <w:rsid w:val="7BD4A116"/>
    <w:rsid w:val="7BD6BE8E"/>
    <w:rsid w:val="7BD6DC19"/>
    <w:rsid w:val="7BDA1CC9"/>
    <w:rsid w:val="7BE61522"/>
    <w:rsid w:val="7BE93442"/>
    <w:rsid w:val="7BEED874"/>
    <w:rsid w:val="7BF3A7B0"/>
    <w:rsid w:val="7BF62747"/>
    <w:rsid w:val="7BF6F890"/>
    <w:rsid w:val="7BFE2F2A"/>
    <w:rsid w:val="7C00DD68"/>
    <w:rsid w:val="7C02A802"/>
    <w:rsid w:val="7C032F36"/>
    <w:rsid w:val="7C04AD84"/>
    <w:rsid w:val="7C19784D"/>
    <w:rsid w:val="7C197D96"/>
    <w:rsid w:val="7C1DC023"/>
    <w:rsid w:val="7C1DC42F"/>
    <w:rsid w:val="7C21D7B6"/>
    <w:rsid w:val="7C29D1E7"/>
    <w:rsid w:val="7C31A84E"/>
    <w:rsid w:val="7C374577"/>
    <w:rsid w:val="7C3E39A6"/>
    <w:rsid w:val="7C50FBD0"/>
    <w:rsid w:val="7C5CDE51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B0A547"/>
    <w:rsid w:val="7CB82AED"/>
    <w:rsid w:val="7CD1B33C"/>
    <w:rsid w:val="7CD7C6FD"/>
    <w:rsid w:val="7CDD2402"/>
    <w:rsid w:val="7CDDCDC2"/>
    <w:rsid w:val="7CF0F5DD"/>
    <w:rsid w:val="7CF4CE4F"/>
    <w:rsid w:val="7CF59861"/>
    <w:rsid w:val="7CF9D1C6"/>
    <w:rsid w:val="7CFB04B7"/>
    <w:rsid w:val="7CFC9A4A"/>
    <w:rsid w:val="7D0224E8"/>
    <w:rsid w:val="7D0C820F"/>
    <w:rsid w:val="7D20319F"/>
    <w:rsid w:val="7D2D4D5A"/>
    <w:rsid w:val="7D36C23D"/>
    <w:rsid w:val="7D36DB2F"/>
    <w:rsid w:val="7D3C5321"/>
    <w:rsid w:val="7D4E8EBD"/>
    <w:rsid w:val="7D546E51"/>
    <w:rsid w:val="7D556F4E"/>
    <w:rsid w:val="7D643D6E"/>
    <w:rsid w:val="7D653776"/>
    <w:rsid w:val="7D655D13"/>
    <w:rsid w:val="7D658DEA"/>
    <w:rsid w:val="7D68E196"/>
    <w:rsid w:val="7D6C73A4"/>
    <w:rsid w:val="7D6F8056"/>
    <w:rsid w:val="7D7167B8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BDBE91"/>
    <w:rsid w:val="7DC0639D"/>
    <w:rsid w:val="7DC62D5C"/>
    <w:rsid w:val="7DC8C627"/>
    <w:rsid w:val="7DCBE7E5"/>
    <w:rsid w:val="7DCD0334"/>
    <w:rsid w:val="7DDD436A"/>
    <w:rsid w:val="7DE02FD3"/>
    <w:rsid w:val="7DE495C8"/>
    <w:rsid w:val="7DE6D623"/>
    <w:rsid w:val="7DE8090C"/>
    <w:rsid w:val="7DE8924E"/>
    <w:rsid w:val="7DE932AA"/>
    <w:rsid w:val="7DF432C8"/>
    <w:rsid w:val="7DF9C522"/>
    <w:rsid w:val="7E096568"/>
    <w:rsid w:val="7E0FC667"/>
    <w:rsid w:val="7E159882"/>
    <w:rsid w:val="7E1A9B69"/>
    <w:rsid w:val="7E1B1088"/>
    <w:rsid w:val="7E25AB17"/>
    <w:rsid w:val="7E26D527"/>
    <w:rsid w:val="7E300DD8"/>
    <w:rsid w:val="7E373078"/>
    <w:rsid w:val="7E3E37A6"/>
    <w:rsid w:val="7E3E9D78"/>
    <w:rsid w:val="7E478E30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6B4F3"/>
    <w:rsid w:val="7E8D3E5E"/>
    <w:rsid w:val="7E94EF9E"/>
    <w:rsid w:val="7EA0E6C6"/>
    <w:rsid w:val="7EA840B0"/>
    <w:rsid w:val="7EA85270"/>
    <w:rsid w:val="7EAA5D9F"/>
    <w:rsid w:val="7EAF56BE"/>
    <w:rsid w:val="7EC00607"/>
    <w:rsid w:val="7ECEA066"/>
    <w:rsid w:val="7ED1AE38"/>
    <w:rsid w:val="7EE2030A"/>
    <w:rsid w:val="7EEB4DCB"/>
    <w:rsid w:val="7EEB9500"/>
    <w:rsid w:val="7EED70D8"/>
    <w:rsid w:val="7EFF8B22"/>
    <w:rsid w:val="7F01C6C9"/>
    <w:rsid w:val="7F090FA4"/>
    <w:rsid w:val="7F095042"/>
    <w:rsid w:val="7F0B1818"/>
    <w:rsid w:val="7F13999F"/>
    <w:rsid w:val="7F178C88"/>
    <w:rsid w:val="7F1A4A16"/>
    <w:rsid w:val="7F20226D"/>
    <w:rsid w:val="7F209025"/>
    <w:rsid w:val="7F2C1CB5"/>
    <w:rsid w:val="7F34BB9B"/>
    <w:rsid w:val="7F3B7D89"/>
    <w:rsid w:val="7F3BE5B4"/>
    <w:rsid w:val="7F3D6B2F"/>
    <w:rsid w:val="7F470454"/>
    <w:rsid w:val="7F4B80BF"/>
    <w:rsid w:val="7F6176ED"/>
    <w:rsid w:val="7F66FBC9"/>
    <w:rsid w:val="7F75D575"/>
    <w:rsid w:val="7F7A76A0"/>
    <w:rsid w:val="7F7F6CCB"/>
    <w:rsid w:val="7F8768AA"/>
    <w:rsid w:val="7F890755"/>
    <w:rsid w:val="7F898660"/>
    <w:rsid w:val="7F8A655B"/>
    <w:rsid w:val="7F8DBD8D"/>
    <w:rsid w:val="7F97335F"/>
    <w:rsid w:val="7FA154C8"/>
    <w:rsid w:val="7FA4660C"/>
    <w:rsid w:val="7FA53610"/>
    <w:rsid w:val="7FA5911A"/>
    <w:rsid w:val="7FB12B59"/>
    <w:rsid w:val="7FB5155F"/>
    <w:rsid w:val="7FB9D71E"/>
    <w:rsid w:val="7FBBBEDA"/>
    <w:rsid w:val="7FBBD889"/>
    <w:rsid w:val="7FBD645E"/>
    <w:rsid w:val="7FC2E2DF"/>
    <w:rsid w:val="7FCAD7B3"/>
    <w:rsid w:val="7FD0196C"/>
    <w:rsid w:val="7FE6E19E"/>
    <w:rsid w:val="7FE9CF51"/>
    <w:rsid w:val="7FF09463"/>
    <w:rsid w:val="7FF8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13025-0C36-46AA-8635-4BF05DF3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9080</Words>
  <Characters>54484</Characters>
  <Application>Microsoft Office Word</Application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2021-06-29T10:17:00Z</dcterms:created>
  <dcterms:modified xsi:type="dcterms:W3CDTF">2021-06-29T10:17:00Z</dcterms:modified>
</cp:coreProperties>
</file>